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82D25" w:rsidRDefault="00982D25" w:rsidP="00F341E4">
      <w:pPr>
        <w:rPr>
          <w:rFonts w:ascii="Century Gothic" w:hAnsi="Century Gothic"/>
          <w:b/>
          <w:color w:val="365F91" w:themeColor="accent1" w:themeShade="BF"/>
          <w:sz w:val="52"/>
          <w:szCs w:val="52"/>
        </w:rPr>
      </w:pPr>
      <w:r w:rsidRPr="00982D25">
        <w:rPr>
          <w:rFonts w:ascii="Century Gothic" w:hAnsi="Century Gothic"/>
          <w:b/>
          <w:color w:val="365F91" w:themeColor="accent1" w:themeShade="BF"/>
          <w:sz w:val="52"/>
          <w:szCs w:val="52"/>
        </w:rPr>
        <w:drawing>
          <wp:anchor distT="0" distB="0" distL="114300" distR="114300" simplePos="0" relativeHeight="251662848" behindDoc="0" locked="0" layoutInCell="1" allowOverlap="1">
            <wp:simplePos x="0" y="0"/>
            <wp:positionH relativeFrom="column">
              <wp:posOffset>80010</wp:posOffset>
            </wp:positionH>
            <wp:positionV relativeFrom="paragraph">
              <wp:posOffset>-316230</wp:posOffset>
            </wp:positionV>
            <wp:extent cx="2159000" cy="711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61540" cy="704850"/>
                    </a:xfrm>
                    <a:prstGeom prst="rect">
                      <a:avLst/>
                    </a:prstGeom>
                  </pic:spPr>
                </pic:pic>
              </a:graphicData>
            </a:graphic>
          </wp:anchor>
        </w:drawing>
      </w:r>
      <w:r w:rsidRPr="00982D25">
        <w:rPr>
          <w:rFonts w:ascii="Century Gothic" w:hAnsi="Century Gothic"/>
          <w:b/>
          <w:color w:val="365F91" w:themeColor="accent1" w:themeShade="BF"/>
          <w:sz w:val="52"/>
          <w:szCs w:val="52"/>
        </w:rPr>
        <w:drawing>
          <wp:anchor distT="0" distB="0" distL="114300" distR="114300" simplePos="0" relativeHeight="251663872" behindDoc="0" locked="0" layoutInCell="1" allowOverlap="1">
            <wp:simplePos x="0" y="0"/>
            <wp:positionH relativeFrom="column">
              <wp:posOffset>4423410</wp:posOffset>
            </wp:positionH>
            <wp:positionV relativeFrom="paragraph">
              <wp:posOffset>-443230</wp:posOffset>
            </wp:positionV>
            <wp:extent cx="1130300" cy="812800"/>
            <wp:effectExtent l="2540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30300" cy="812800"/>
                    </a:xfrm>
                    <a:prstGeom prst="rect">
                      <a:avLst/>
                    </a:prstGeom>
                  </pic:spPr>
                </pic:pic>
              </a:graphicData>
            </a:graphic>
          </wp:anchor>
        </w:drawing>
      </w:r>
    </w:p>
    <w:p w:rsidR="00982D25" w:rsidRDefault="00982D25" w:rsidP="00F341E4">
      <w:pPr>
        <w:rPr>
          <w:rFonts w:ascii="Century Gothic" w:hAnsi="Century Gothic"/>
          <w:b/>
          <w:color w:val="365F91" w:themeColor="accent1" w:themeShade="BF"/>
          <w:sz w:val="52"/>
          <w:szCs w:val="52"/>
        </w:rPr>
      </w:pPr>
    </w:p>
    <w:p w:rsidR="00982D25" w:rsidRDefault="00982D25" w:rsidP="00F341E4">
      <w:pPr>
        <w:rPr>
          <w:rFonts w:ascii="Century Gothic" w:hAnsi="Century Gothic"/>
          <w:b/>
          <w:color w:val="365F91" w:themeColor="accent1" w:themeShade="BF"/>
          <w:sz w:val="52"/>
          <w:szCs w:val="52"/>
        </w:rPr>
      </w:pPr>
    </w:p>
    <w:p w:rsidR="00AA6515" w:rsidRPr="00BC0BEC" w:rsidRDefault="00AA6515" w:rsidP="00F341E4">
      <w:pPr>
        <w:rPr>
          <w:rFonts w:ascii="Century Gothic" w:hAnsi="Century Gothic"/>
          <w:b/>
          <w:color w:val="365F91" w:themeColor="accent1" w:themeShade="BF"/>
          <w:sz w:val="52"/>
          <w:szCs w:val="52"/>
        </w:rPr>
      </w:pPr>
      <w:r w:rsidRPr="00BC0BEC">
        <w:rPr>
          <w:rFonts w:ascii="Century Gothic" w:hAnsi="Century Gothic"/>
          <w:b/>
          <w:color w:val="365F91" w:themeColor="accent1" w:themeShade="BF"/>
          <w:sz w:val="52"/>
          <w:szCs w:val="52"/>
        </w:rPr>
        <w:t>MODULE ELEVEN</w:t>
      </w:r>
    </w:p>
    <w:p w:rsidR="000645E5" w:rsidRPr="00BC0BEC" w:rsidRDefault="00255E11" w:rsidP="00F341E4">
      <w:pPr>
        <w:rPr>
          <w:rFonts w:ascii="Century Gothic" w:hAnsi="Century Gothic"/>
          <w:b/>
          <w:color w:val="7F7F7F" w:themeColor="text1" w:themeTint="80"/>
          <w:sz w:val="52"/>
          <w:szCs w:val="52"/>
        </w:rPr>
      </w:pPr>
      <w:r w:rsidRPr="00BC0BEC">
        <w:rPr>
          <w:rFonts w:ascii="Century Gothic" w:hAnsi="Century Gothic"/>
          <w:b/>
          <w:color w:val="7F7F7F" w:themeColor="text1" w:themeTint="80"/>
          <w:sz w:val="52"/>
          <w:szCs w:val="52"/>
        </w:rPr>
        <w:t>A</w:t>
      </w:r>
      <w:r w:rsidR="000645E5" w:rsidRPr="00BC0BEC">
        <w:rPr>
          <w:rFonts w:ascii="Century Gothic" w:hAnsi="Century Gothic"/>
          <w:b/>
          <w:color w:val="7F7F7F" w:themeColor="text1" w:themeTint="80"/>
          <w:sz w:val="52"/>
          <w:szCs w:val="52"/>
        </w:rPr>
        <w:t>lcohol and other drug</w:t>
      </w:r>
      <w:r w:rsidRPr="00BC0BEC">
        <w:rPr>
          <w:rFonts w:ascii="Century Gothic" w:hAnsi="Century Gothic"/>
          <w:b/>
          <w:color w:val="7F7F7F" w:themeColor="text1" w:themeTint="80"/>
          <w:sz w:val="52"/>
          <w:szCs w:val="52"/>
        </w:rPr>
        <w:t>s</w:t>
      </w:r>
    </w:p>
    <w:p w:rsidR="00355EAF" w:rsidRPr="00F341E4" w:rsidRDefault="00355EAF" w:rsidP="00F341E4">
      <w:pPr>
        <w:rPr>
          <w:rFonts w:ascii="Century Gothic" w:hAnsi="Century Gothic"/>
        </w:rPr>
      </w:pPr>
    </w:p>
    <w:p w:rsidR="00355EAF" w:rsidRPr="00F341E4" w:rsidRDefault="00355EAF" w:rsidP="00F341E4">
      <w:pPr>
        <w:spacing w:after="60" w:line="288" w:lineRule="auto"/>
        <w:rPr>
          <w:rFonts w:ascii="Century Gothic" w:hAnsi="Century Gothic"/>
          <w:b/>
          <w:sz w:val="22"/>
          <w:szCs w:val="22"/>
        </w:rPr>
      </w:pPr>
      <w:r w:rsidRPr="00F341E4">
        <w:rPr>
          <w:rFonts w:ascii="Century Gothic" w:hAnsi="Century Gothic"/>
          <w:b/>
          <w:sz w:val="22"/>
          <w:szCs w:val="22"/>
        </w:rPr>
        <w:t xml:space="preserve">Contents </w:t>
      </w:r>
    </w:p>
    <w:p w:rsidR="0078560D" w:rsidRDefault="0077556F" w:rsidP="00F341E4">
      <w:pPr>
        <w:numPr>
          <w:ilvl w:val="0"/>
          <w:numId w:val="26"/>
        </w:numPr>
        <w:spacing w:after="60" w:line="288" w:lineRule="auto"/>
        <w:rPr>
          <w:rFonts w:ascii="Century Gothic" w:hAnsi="Century Gothic"/>
          <w:sz w:val="22"/>
          <w:szCs w:val="22"/>
        </w:rPr>
      </w:pPr>
      <w:r>
        <w:rPr>
          <w:rFonts w:ascii="Century Gothic" w:hAnsi="Century Gothic"/>
          <w:sz w:val="22"/>
          <w:szCs w:val="22"/>
        </w:rPr>
        <w:t>Drug use among young people</w:t>
      </w:r>
    </w:p>
    <w:p w:rsidR="0077556F" w:rsidRPr="00F341E4" w:rsidRDefault="0077556F" w:rsidP="00F341E4">
      <w:pPr>
        <w:numPr>
          <w:ilvl w:val="0"/>
          <w:numId w:val="26"/>
        </w:numPr>
        <w:spacing w:after="60" w:line="288" w:lineRule="auto"/>
        <w:rPr>
          <w:rFonts w:ascii="Century Gothic" w:hAnsi="Century Gothic"/>
          <w:sz w:val="22"/>
          <w:szCs w:val="22"/>
        </w:rPr>
      </w:pPr>
      <w:r>
        <w:rPr>
          <w:rFonts w:ascii="Century Gothic" w:hAnsi="Century Gothic"/>
          <w:sz w:val="22"/>
          <w:szCs w:val="22"/>
        </w:rPr>
        <w:t>Drug classification</w:t>
      </w:r>
    </w:p>
    <w:p w:rsidR="0078560D" w:rsidRPr="00F341E4" w:rsidRDefault="0078560D" w:rsidP="00F341E4">
      <w:pPr>
        <w:numPr>
          <w:ilvl w:val="0"/>
          <w:numId w:val="26"/>
        </w:numPr>
        <w:spacing w:after="60" w:line="288" w:lineRule="auto"/>
        <w:rPr>
          <w:rFonts w:ascii="Century Gothic" w:hAnsi="Century Gothic"/>
          <w:sz w:val="22"/>
          <w:szCs w:val="22"/>
        </w:rPr>
      </w:pPr>
      <w:r w:rsidRPr="00F341E4">
        <w:rPr>
          <w:rFonts w:ascii="Century Gothic" w:hAnsi="Century Gothic"/>
          <w:sz w:val="22"/>
          <w:szCs w:val="22"/>
        </w:rPr>
        <w:t>Sign</w:t>
      </w:r>
      <w:r w:rsidR="00AF3D69" w:rsidRPr="00F341E4">
        <w:rPr>
          <w:rFonts w:ascii="Century Gothic" w:hAnsi="Century Gothic"/>
          <w:sz w:val="22"/>
          <w:szCs w:val="22"/>
        </w:rPr>
        <w:t>s</w:t>
      </w:r>
      <w:r w:rsidRPr="00F341E4">
        <w:rPr>
          <w:rFonts w:ascii="Century Gothic" w:hAnsi="Century Gothic"/>
          <w:sz w:val="22"/>
          <w:szCs w:val="22"/>
        </w:rPr>
        <w:t xml:space="preserve"> and symptoms of drug use</w:t>
      </w:r>
    </w:p>
    <w:p w:rsidR="0078560D" w:rsidRPr="00F341E4" w:rsidRDefault="0078560D" w:rsidP="00F341E4">
      <w:pPr>
        <w:numPr>
          <w:ilvl w:val="0"/>
          <w:numId w:val="26"/>
        </w:numPr>
        <w:spacing w:after="60" w:line="288" w:lineRule="auto"/>
        <w:rPr>
          <w:rFonts w:ascii="Century Gothic" w:hAnsi="Century Gothic"/>
          <w:sz w:val="22"/>
          <w:szCs w:val="22"/>
        </w:rPr>
      </w:pPr>
      <w:r w:rsidRPr="00F341E4">
        <w:rPr>
          <w:rFonts w:ascii="Century Gothic" w:hAnsi="Century Gothic"/>
          <w:sz w:val="22"/>
          <w:szCs w:val="22"/>
        </w:rPr>
        <w:t>Why young people use drugs</w:t>
      </w:r>
    </w:p>
    <w:p w:rsidR="0078560D" w:rsidRPr="00F341E4" w:rsidRDefault="0078560D" w:rsidP="00F341E4">
      <w:pPr>
        <w:numPr>
          <w:ilvl w:val="0"/>
          <w:numId w:val="26"/>
        </w:numPr>
        <w:spacing w:after="180" w:line="288" w:lineRule="auto"/>
        <w:rPr>
          <w:rFonts w:ascii="Century Gothic" w:hAnsi="Century Gothic"/>
          <w:sz w:val="22"/>
          <w:szCs w:val="22"/>
        </w:rPr>
      </w:pPr>
      <w:r w:rsidRPr="00F341E4">
        <w:rPr>
          <w:rFonts w:ascii="Century Gothic" w:hAnsi="Century Gothic"/>
          <w:sz w:val="22"/>
          <w:szCs w:val="22"/>
        </w:rPr>
        <w:t>Harm minimisation</w:t>
      </w:r>
      <w:r w:rsidR="00355EAF" w:rsidRPr="00F341E4">
        <w:rPr>
          <w:rFonts w:ascii="Century Gothic" w:hAnsi="Century Gothic"/>
          <w:sz w:val="22"/>
          <w:szCs w:val="22"/>
        </w:rPr>
        <w:t xml:space="preserve"> </w:t>
      </w:r>
    </w:p>
    <w:p w:rsidR="00355EAF" w:rsidRPr="00F341E4" w:rsidRDefault="00F24158" w:rsidP="00F341E4">
      <w:pPr>
        <w:spacing w:after="60" w:line="288" w:lineRule="auto"/>
        <w:rPr>
          <w:rFonts w:ascii="Century Gothic" w:hAnsi="Century Gothic"/>
          <w:b/>
          <w:sz w:val="22"/>
          <w:szCs w:val="22"/>
        </w:rPr>
      </w:pPr>
      <w:r w:rsidRPr="00F341E4">
        <w:rPr>
          <w:rFonts w:ascii="Century Gothic" w:hAnsi="Century Gothic"/>
          <w:b/>
          <w:sz w:val="22"/>
          <w:szCs w:val="22"/>
        </w:rPr>
        <w:t>Overview</w:t>
      </w:r>
    </w:p>
    <w:p w:rsidR="009272C0" w:rsidRPr="00F341E4" w:rsidRDefault="00355EAF" w:rsidP="00F341E4">
      <w:pPr>
        <w:spacing w:after="180" w:line="288" w:lineRule="auto"/>
        <w:rPr>
          <w:rFonts w:ascii="Century Gothic" w:hAnsi="Century Gothic"/>
          <w:sz w:val="22"/>
          <w:szCs w:val="22"/>
        </w:rPr>
      </w:pPr>
      <w:r w:rsidRPr="00F341E4">
        <w:rPr>
          <w:rFonts w:ascii="Century Gothic" w:hAnsi="Century Gothic"/>
          <w:sz w:val="22"/>
          <w:szCs w:val="22"/>
        </w:rPr>
        <w:t xml:space="preserve">This module </w:t>
      </w:r>
      <w:r w:rsidR="00B479C6" w:rsidRPr="00F341E4">
        <w:rPr>
          <w:rFonts w:ascii="Century Gothic" w:hAnsi="Century Gothic"/>
          <w:sz w:val="22"/>
          <w:szCs w:val="22"/>
        </w:rPr>
        <w:t>will</w:t>
      </w:r>
      <w:r w:rsidRPr="00F341E4">
        <w:rPr>
          <w:rFonts w:ascii="Century Gothic" w:hAnsi="Century Gothic"/>
          <w:sz w:val="22"/>
          <w:szCs w:val="22"/>
        </w:rPr>
        <w:t xml:space="preserve"> give </w:t>
      </w:r>
      <w:r w:rsidR="00904D2D">
        <w:rPr>
          <w:rFonts w:ascii="Century Gothic" w:hAnsi="Century Gothic"/>
          <w:sz w:val="22"/>
          <w:szCs w:val="22"/>
        </w:rPr>
        <w:t xml:space="preserve">participants </w:t>
      </w:r>
      <w:r w:rsidR="00EE2328" w:rsidRPr="00F341E4">
        <w:rPr>
          <w:rFonts w:ascii="Century Gothic" w:hAnsi="Century Gothic"/>
          <w:sz w:val="22"/>
          <w:szCs w:val="22"/>
        </w:rPr>
        <w:t xml:space="preserve">a broad overview of </w:t>
      </w:r>
      <w:r w:rsidR="0078560D" w:rsidRPr="00F341E4">
        <w:rPr>
          <w:rFonts w:ascii="Century Gothic" w:hAnsi="Century Gothic"/>
          <w:sz w:val="22"/>
          <w:szCs w:val="22"/>
        </w:rPr>
        <w:t>types of drug</w:t>
      </w:r>
      <w:r w:rsidR="00EE2328" w:rsidRPr="00F341E4">
        <w:rPr>
          <w:rFonts w:ascii="Century Gothic" w:hAnsi="Century Gothic"/>
          <w:sz w:val="22"/>
          <w:szCs w:val="22"/>
        </w:rPr>
        <w:t>s</w:t>
      </w:r>
      <w:r w:rsidR="0078560D" w:rsidRPr="00F341E4">
        <w:rPr>
          <w:rFonts w:ascii="Century Gothic" w:hAnsi="Century Gothic"/>
          <w:sz w:val="22"/>
          <w:szCs w:val="22"/>
        </w:rPr>
        <w:t>, h</w:t>
      </w:r>
      <w:r w:rsidR="009272C0" w:rsidRPr="00F341E4">
        <w:rPr>
          <w:rFonts w:ascii="Century Gothic" w:hAnsi="Century Gothic"/>
          <w:sz w:val="22"/>
          <w:szCs w:val="22"/>
        </w:rPr>
        <w:t>arm minimisation and how</w:t>
      </w:r>
      <w:r w:rsidR="005154DE" w:rsidRPr="00F341E4">
        <w:rPr>
          <w:rFonts w:ascii="Century Gothic" w:hAnsi="Century Gothic"/>
          <w:sz w:val="22"/>
          <w:szCs w:val="22"/>
        </w:rPr>
        <w:t>,</w:t>
      </w:r>
      <w:r w:rsidR="009272C0" w:rsidRPr="00F341E4">
        <w:rPr>
          <w:rFonts w:ascii="Century Gothic" w:hAnsi="Century Gothic"/>
          <w:sz w:val="22"/>
          <w:szCs w:val="22"/>
        </w:rPr>
        <w:t xml:space="preserve"> as mentors</w:t>
      </w:r>
      <w:r w:rsidR="005154DE" w:rsidRPr="00F341E4">
        <w:rPr>
          <w:rFonts w:ascii="Century Gothic" w:hAnsi="Century Gothic"/>
          <w:sz w:val="22"/>
          <w:szCs w:val="22"/>
        </w:rPr>
        <w:t>,</w:t>
      </w:r>
      <w:r w:rsidR="009272C0" w:rsidRPr="00F341E4">
        <w:rPr>
          <w:rFonts w:ascii="Century Gothic" w:hAnsi="Century Gothic"/>
          <w:sz w:val="22"/>
          <w:szCs w:val="22"/>
        </w:rPr>
        <w:t xml:space="preserve"> they might deal with young peo</w:t>
      </w:r>
      <w:r w:rsidR="00DD0659" w:rsidRPr="00F341E4">
        <w:rPr>
          <w:rFonts w:ascii="Century Gothic" w:hAnsi="Century Gothic"/>
          <w:sz w:val="22"/>
          <w:szCs w:val="22"/>
        </w:rPr>
        <w:t>ple</w:t>
      </w:r>
      <w:r w:rsidR="009272C0" w:rsidRPr="00F341E4">
        <w:rPr>
          <w:rFonts w:ascii="Century Gothic" w:hAnsi="Century Gothic"/>
          <w:sz w:val="22"/>
          <w:szCs w:val="22"/>
        </w:rPr>
        <w:t xml:space="preserve">’s substance use. </w:t>
      </w:r>
    </w:p>
    <w:p w:rsidR="00355EAF" w:rsidRPr="00F341E4" w:rsidRDefault="00355EAF" w:rsidP="00F341E4">
      <w:pPr>
        <w:spacing w:line="288" w:lineRule="auto"/>
        <w:rPr>
          <w:rFonts w:ascii="Century Gothic" w:hAnsi="Century Gothic"/>
          <w:b/>
          <w:sz w:val="22"/>
          <w:szCs w:val="22"/>
        </w:rPr>
      </w:pPr>
      <w:r w:rsidRPr="00F341E4">
        <w:rPr>
          <w:rFonts w:ascii="Century Gothic" w:hAnsi="Century Gothic"/>
          <w:b/>
          <w:sz w:val="22"/>
          <w:szCs w:val="22"/>
        </w:rPr>
        <w:t>Duration</w:t>
      </w:r>
    </w:p>
    <w:p w:rsidR="00355EAF" w:rsidRPr="00F341E4" w:rsidRDefault="00355EAF" w:rsidP="00F341E4">
      <w:pPr>
        <w:spacing w:after="180" w:line="288" w:lineRule="auto"/>
        <w:rPr>
          <w:rFonts w:ascii="Century Gothic" w:hAnsi="Century Gothic"/>
          <w:sz w:val="22"/>
          <w:szCs w:val="22"/>
        </w:rPr>
      </w:pPr>
      <w:r w:rsidRPr="00F341E4">
        <w:rPr>
          <w:rFonts w:ascii="Century Gothic" w:hAnsi="Century Gothic"/>
          <w:sz w:val="22"/>
          <w:szCs w:val="22"/>
        </w:rPr>
        <w:t xml:space="preserve">This module </w:t>
      </w:r>
      <w:r w:rsidR="00B479C6" w:rsidRPr="00F341E4">
        <w:rPr>
          <w:rFonts w:ascii="Century Gothic" w:hAnsi="Century Gothic"/>
          <w:sz w:val="22"/>
          <w:szCs w:val="22"/>
        </w:rPr>
        <w:t xml:space="preserve">is designed to </w:t>
      </w:r>
      <w:r w:rsidR="00FF7C41" w:rsidRPr="00F341E4">
        <w:rPr>
          <w:rFonts w:ascii="Century Gothic" w:hAnsi="Century Gothic"/>
          <w:sz w:val="22"/>
          <w:szCs w:val="22"/>
        </w:rPr>
        <w:t>be completed in 8</w:t>
      </w:r>
      <w:r w:rsidRPr="00F341E4">
        <w:rPr>
          <w:rFonts w:ascii="Century Gothic" w:hAnsi="Century Gothic"/>
          <w:sz w:val="22"/>
          <w:szCs w:val="22"/>
        </w:rPr>
        <w:t xml:space="preserve">0 minutes. </w:t>
      </w:r>
    </w:p>
    <w:p w:rsidR="00355EAF" w:rsidRPr="00F341E4" w:rsidRDefault="00355EAF" w:rsidP="00F341E4">
      <w:pPr>
        <w:spacing w:after="60" w:line="288" w:lineRule="auto"/>
        <w:rPr>
          <w:rFonts w:ascii="Century Gothic" w:hAnsi="Century Gothic"/>
          <w:b/>
          <w:sz w:val="22"/>
          <w:szCs w:val="22"/>
        </w:rPr>
      </w:pPr>
      <w:r w:rsidRPr="00F341E4">
        <w:rPr>
          <w:rFonts w:ascii="Century Gothic" w:hAnsi="Century Gothic"/>
          <w:b/>
          <w:sz w:val="22"/>
          <w:szCs w:val="22"/>
        </w:rPr>
        <w:t>Learning outcomes</w:t>
      </w:r>
    </w:p>
    <w:p w:rsidR="009A2678" w:rsidRPr="00F341E4" w:rsidRDefault="00355EAF" w:rsidP="00F341E4">
      <w:pPr>
        <w:spacing w:after="180" w:line="288" w:lineRule="auto"/>
        <w:rPr>
          <w:rFonts w:ascii="Century Gothic" w:hAnsi="Century Gothic"/>
          <w:sz w:val="22"/>
          <w:szCs w:val="22"/>
        </w:rPr>
      </w:pPr>
      <w:r w:rsidRPr="00F341E4">
        <w:rPr>
          <w:rFonts w:ascii="Century Gothic" w:hAnsi="Century Gothic"/>
          <w:sz w:val="22"/>
          <w:szCs w:val="22"/>
        </w:rPr>
        <w:t>By the end of this session participants</w:t>
      </w:r>
      <w:r w:rsidR="0076674E" w:rsidRPr="00F341E4">
        <w:rPr>
          <w:rFonts w:ascii="Century Gothic" w:hAnsi="Century Gothic"/>
          <w:sz w:val="22"/>
          <w:szCs w:val="22"/>
        </w:rPr>
        <w:t xml:space="preserve"> will</w:t>
      </w:r>
      <w:r w:rsidRPr="00F341E4">
        <w:rPr>
          <w:rFonts w:ascii="Century Gothic" w:hAnsi="Century Gothic"/>
          <w:sz w:val="22"/>
          <w:szCs w:val="22"/>
        </w:rPr>
        <w:t xml:space="preserve"> have a greater </w:t>
      </w:r>
      <w:r w:rsidR="009272C0" w:rsidRPr="00F341E4">
        <w:rPr>
          <w:rFonts w:ascii="Century Gothic" w:hAnsi="Century Gothic"/>
          <w:sz w:val="22"/>
          <w:szCs w:val="22"/>
        </w:rPr>
        <w:t xml:space="preserve">knowledge and </w:t>
      </w:r>
      <w:r w:rsidRPr="00F341E4">
        <w:rPr>
          <w:rFonts w:ascii="Century Gothic" w:hAnsi="Century Gothic"/>
          <w:sz w:val="22"/>
          <w:szCs w:val="22"/>
        </w:rPr>
        <w:t xml:space="preserve">understanding of </w:t>
      </w:r>
      <w:r w:rsidR="009272C0" w:rsidRPr="00F341E4">
        <w:rPr>
          <w:rFonts w:ascii="Century Gothic" w:hAnsi="Century Gothic"/>
          <w:sz w:val="22"/>
          <w:szCs w:val="22"/>
        </w:rPr>
        <w:t>alcohol and other drug use</w:t>
      </w:r>
      <w:r w:rsidR="0078560D" w:rsidRPr="00F341E4">
        <w:rPr>
          <w:rFonts w:ascii="Century Gothic" w:hAnsi="Century Gothic"/>
          <w:sz w:val="22"/>
          <w:szCs w:val="22"/>
        </w:rPr>
        <w:t xml:space="preserve"> </w:t>
      </w:r>
      <w:r w:rsidRPr="00F341E4">
        <w:rPr>
          <w:rFonts w:ascii="Century Gothic" w:hAnsi="Century Gothic"/>
          <w:sz w:val="22"/>
          <w:szCs w:val="22"/>
        </w:rPr>
        <w:t xml:space="preserve">and </w:t>
      </w:r>
      <w:r w:rsidR="00F42A17" w:rsidRPr="00F341E4">
        <w:rPr>
          <w:rFonts w:ascii="Century Gothic" w:hAnsi="Century Gothic"/>
          <w:sz w:val="22"/>
          <w:szCs w:val="22"/>
        </w:rPr>
        <w:t xml:space="preserve">be informed and prepared to cope calmly with </w:t>
      </w:r>
      <w:r w:rsidRPr="00F341E4">
        <w:rPr>
          <w:rFonts w:ascii="Century Gothic" w:hAnsi="Century Gothic"/>
          <w:sz w:val="22"/>
          <w:szCs w:val="22"/>
        </w:rPr>
        <w:t>young people</w:t>
      </w:r>
      <w:r w:rsidR="00F42A17" w:rsidRPr="00F341E4">
        <w:rPr>
          <w:rFonts w:ascii="Century Gothic" w:hAnsi="Century Gothic"/>
          <w:sz w:val="22"/>
          <w:szCs w:val="22"/>
        </w:rPr>
        <w:t>’s alcohol and other drug use</w:t>
      </w:r>
      <w:r w:rsidRPr="00F341E4">
        <w:rPr>
          <w:rFonts w:ascii="Century Gothic" w:hAnsi="Century Gothic"/>
          <w:sz w:val="22"/>
          <w:szCs w:val="22"/>
        </w:rPr>
        <w:t>.</w:t>
      </w:r>
    </w:p>
    <w:p w:rsidR="00355EAF" w:rsidRPr="00F341E4" w:rsidRDefault="00A06F9A" w:rsidP="00F341E4">
      <w:pPr>
        <w:spacing w:after="60" w:line="288" w:lineRule="auto"/>
        <w:rPr>
          <w:rFonts w:ascii="Century Gothic" w:hAnsi="Century Gothic"/>
          <w:b/>
          <w:sz w:val="22"/>
          <w:szCs w:val="22"/>
        </w:rPr>
      </w:pPr>
      <w:r w:rsidRPr="00F341E4">
        <w:rPr>
          <w:rFonts w:ascii="Century Gothic" w:hAnsi="Century Gothic"/>
          <w:b/>
          <w:sz w:val="22"/>
          <w:szCs w:val="22"/>
        </w:rPr>
        <w:t>Resources</w:t>
      </w:r>
      <w:r w:rsidR="00355EAF" w:rsidRPr="00F341E4">
        <w:rPr>
          <w:rFonts w:ascii="Century Gothic" w:hAnsi="Century Gothic"/>
          <w:b/>
          <w:sz w:val="22"/>
          <w:szCs w:val="22"/>
        </w:rPr>
        <w:t xml:space="preserve"> </w:t>
      </w:r>
    </w:p>
    <w:p w:rsidR="007C03EE" w:rsidRPr="00F341E4" w:rsidRDefault="007C03EE" w:rsidP="00F341E4">
      <w:pPr>
        <w:numPr>
          <w:ilvl w:val="0"/>
          <w:numId w:val="25"/>
        </w:numPr>
        <w:spacing w:after="60" w:line="288" w:lineRule="auto"/>
        <w:rPr>
          <w:rFonts w:ascii="Century Gothic" w:hAnsi="Century Gothic"/>
          <w:sz w:val="22"/>
          <w:szCs w:val="22"/>
        </w:rPr>
      </w:pPr>
      <w:r w:rsidRPr="00F341E4">
        <w:rPr>
          <w:rFonts w:ascii="Century Gothic" w:hAnsi="Century Gothic"/>
          <w:sz w:val="22"/>
          <w:szCs w:val="22"/>
        </w:rPr>
        <w:t xml:space="preserve">Handout 11.1 </w:t>
      </w:r>
      <w:r w:rsidR="004540D4" w:rsidRPr="00F341E4">
        <w:rPr>
          <w:rFonts w:ascii="Century Gothic" w:hAnsi="Century Gothic"/>
          <w:sz w:val="22"/>
          <w:szCs w:val="22"/>
        </w:rPr>
        <w:t>–</w:t>
      </w:r>
      <w:r w:rsidRPr="00F341E4">
        <w:rPr>
          <w:rFonts w:ascii="Century Gothic" w:hAnsi="Century Gothic"/>
          <w:sz w:val="22"/>
          <w:szCs w:val="22"/>
        </w:rPr>
        <w:t xml:space="preserve"> </w:t>
      </w:r>
      <w:r w:rsidR="0077556F">
        <w:rPr>
          <w:rFonts w:ascii="Century Gothic" w:hAnsi="Century Gothic"/>
          <w:sz w:val="22"/>
          <w:szCs w:val="22"/>
        </w:rPr>
        <w:t>Drug use among</w:t>
      </w:r>
      <w:r w:rsidR="004540D4" w:rsidRPr="00F341E4">
        <w:rPr>
          <w:rFonts w:ascii="Century Gothic" w:hAnsi="Century Gothic"/>
          <w:sz w:val="22"/>
          <w:szCs w:val="22"/>
        </w:rPr>
        <w:t xml:space="preserve"> young people</w:t>
      </w:r>
    </w:p>
    <w:p w:rsidR="004540D4" w:rsidRPr="00F341E4" w:rsidRDefault="007C03EE" w:rsidP="00F341E4">
      <w:pPr>
        <w:numPr>
          <w:ilvl w:val="0"/>
          <w:numId w:val="25"/>
        </w:numPr>
        <w:spacing w:after="60" w:line="288" w:lineRule="auto"/>
        <w:rPr>
          <w:rFonts w:ascii="Century Gothic" w:hAnsi="Century Gothic"/>
          <w:sz w:val="22"/>
          <w:szCs w:val="22"/>
        </w:rPr>
      </w:pPr>
      <w:r w:rsidRPr="00F341E4">
        <w:rPr>
          <w:rFonts w:ascii="Century Gothic" w:hAnsi="Century Gothic"/>
          <w:sz w:val="22"/>
          <w:szCs w:val="22"/>
        </w:rPr>
        <w:t xml:space="preserve">Handout 11.2 </w:t>
      </w:r>
      <w:r w:rsidR="004540D4" w:rsidRPr="00F341E4">
        <w:rPr>
          <w:rFonts w:ascii="Century Gothic" w:hAnsi="Century Gothic"/>
          <w:sz w:val="22"/>
          <w:szCs w:val="22"/>
        </w:rPr>
        <w:t>–</w:t>
      </w:r>
      <w:r w:rsidRPr="00F341E4">
        <w:rPr>
          <w:rFonts w:ascii="Century Gothic" w:hAnsi="Century Gothic"/>
          <w:sz w:val="22"/>
          <w:szCs w:val="22"/>
        </w:rPr>
        <w:t xml:space="preserve"> </w:t>
      </w:r>
      <w:r w:rsidR="004540D4" w:rsidRPr="00F341E4">
        <w:rPr>
          <w:rFonts w:ascii="Century Gothic" w:hAnsi="Century Gothic"/>
          <w:sz w:val="22"/>
          <w:szCs w:val="22"/>
        </w:rPr>
        <w:t xml:space="preserve">Drug </w:t>
      </w:r>
      <w:r w:rsidR="00B479C6" w:rsidRPr="00F341E4">
        <w:rPr>
          <w:rFonts w:ascii="Century Gothic" w:hAnsi="Century Gothic"/>
          <w:sz w:val="22"/>
          <w:szCs w:val="22"/>
        </w:rPr>
        <w:t>c</w:t>
      </w:r>
      <w:r w:rsidR="00F341E4">
        <w:rPr>
          <w:rFonts w:ascii="Century Gothic" w:hAnsi="Century Gothic"/>
          <w:sz w:val="22"/>
          <w:szCs w:val="22"/>
        </w:rPr>
        <w:t>lassif</w:t>
      </w:r>
      <w:r w:rsidR="004540D4" w:rsidRPr="00F341E4">
        <w:rPr>
          <w:rFonts w:ascii="Century Gothic" w:hAnsi="Century Gothic"/>
          <w:sz w:val="22"/>
          <w:szCs w:val="22"/>
        </w:rPr>
        <w:t xml:space="preserve">ication </w:t>
      </w:r>
    </w:p>
    <w:p w:rsidR="007C03EE" w:rsidRPr="00F341E4" w:rsidRDefault="00DB0CE1" w:rsidP="00F341E4">
      <w:pPr>
        <w:numPr>
          <w:ilvl w:val="0"/>
          <w:numId w:val="25"/>
        </w:numPr>
        <w:spacing w:after="60" w:line="288" w:lineRule="auto"/>
        <w:rPr>
          <w:rFonts w:ascii="Century Gothic" w:hAnsi="Century Gothic"/>
          <w:sz w:val="22"/>
          <w:szCs w:val="22"/>
        </w:rPr>
      </w:pPr>
      <w:r>
        <w:rPr>
          <w:rFonts w:ascii="Century Gothic" w:hAnsi="Century Gothic"/>
          <w:sz w:val="22"/>
          <w:szCs w:val="22"/>
        </w:rPr>
        <w:t>Handout 11.3 –</w:t>
      </w:r>
      <w:r w:rsidR="004540D4" w:rsidRPr="00F341E4">
        <w:rPr>
          <w:rFonts w:ascii="Century Gothic" w:hAnsi="Century Gothic"/>
          <w:sz w:val="22"/>
          <w:szCs w:val="22"/>
        </w:rPr>
        <w:t xml:space="preserve"> </w:t>
      </w:r>
      <w:r w:rsidR="007C03EE" w:rsidRPr="00F341E4">
        <w:rPr>
          <w:rFonts w:ascii="Century Gothic" w:hAnsi="Century Gothic"/>
          <w:sz w:val="22"/>
          <w:szCs w:val="22"/>
        </w:rPr>
        <w:t>Commonly used drugs</w:t>
      </w:r>
    </w:p>
    <w:p w:rsidR="007C03EE" w:rsidRPr="00F341E4" w:rsidRDefault="007C03EE" w:rsidP="00F341E4">
      <w:pPr>
        <w:numPr>
          <w:ilvl w:val="0"/>
          <w:numId w:val="25"/>
        </w:numPr>
        <w:spacing w:after="60" w:line="288" w:lineRule="auto"/>
        <w:rPr>
          <w:rFonts w:ascii="Century Gothic" w:hAnsi="Century Gothic"/>
          <w:sz w:val="22"/>
          <w:szCs w:val="22"/>
        </w:rPr>
      </w:pPr>
      <w:r w:rsidRPr="00F341E4">
        <w:rPr>
          <w:rFonts w:ascii="Century Gothic" w:hAnsi="Century Gothic"/>
          <w:sz w:val="22"/>
          <w:szCs w:val="22"/>
        </w:rPr>
        <w:t>Handout 11.</w:t>
      </w:r>
      <w:r w:rsidR="004540D4" w:rsidRPr="00F341E4">
        <w:rPr>
          <w:rFonts w:ascii="Century Gothic" w:hAnsi="Century Gothic"/>
          <w:sz w:val="22"/>
          <w:szCs w:val="22"/>
        </w:rPr>
        <w:t>4</w:t>
      </w:r>
      <w:r w:rsidR="00DB0CE1">
        <w:rPr>
          <w:rFonts w:ascii="Century Gothic" w:hAnsi="Century Gothic"/>
          <w:sz w:val="22"/>
          <w:szCs w:val="22"/>
        </w:rPr>
        <w:t xml:space="preserve"> – </w:t>
      </w:r>
      <w:r w:rsidRPr="00F341E4">
        <w:rPr>
          <w:rFonts w:ascii="Century Gothic" w:hAnsi="Century Gothic"/>
          <w:sz w:val="22"/>
          <w:szCs w:val="22"/>
        </w:rPr>
        <w:t>Signs and symptoms of drug use</w:t>
      </w:r>
    </w:p>
    <w:p w:rsidR="00F24158" w:rsidRPr="00F341E4" w:rsidRDefault="00DB0CE1" w:rsidP="00F341E4">
      <w:pPr>
        <w:numPr>
          <w:ilvl w:val="0"/>
          <w:numId w:val="25"/>
        </w:numPr>
        <w:spacing w:after="180" w:line="288" w:lineRule="auto"/>
        <w:ind w:left="777" w:hanging="357"/>
        <w:rPr>
          <w:rFonts w:ascii="Century Gothic" w:hAnsi="Century Gothic"/>
          <w:sz w:val="22"/>
          <w:szCs w:val="22"/>
        </w:rPr>
      </w:pPr>
      <w:r>
        <w:rPr>
          <w:rFonts w:ascii="Century Gothic" w:hAnsi="Century Gothic"/>
          <w:sz w:val="22"/>
          <w:szCs w:val="22"/>
        </w:rPr>
        <w:t>Handout 11.5 –</w:t>
      </w:r>
      <w:r w:rsidR="007C03EE" w:rsidRPr="00F341E4">
        <w:rPr>
          <w:rFonts w:ascii="Century Gothic" w:hAnsi="Century Gothic"/>
          <w:sz w:val="22"/>
          <w:szCs w:val="22"/>
        </w:rPr>
        <w:t xml:space="preserve"> Harm minimisation</w:t>
      </w:r>
    </w:p>
    <w:p w:rsidR="00563F80" w:rsidRPr="00F341E4" w:rsidRDefault="00563F80" w:rsidP="00F341E4">
      <w:pPr>
        <w:spacing w:line="288" w:lineRule="auto"/>
        <w:rPr>
          <w:rFonts w:ascii="Century Gothic" w:hAnsi="Century Gothic"/>
          <w:sz w:val="22"/>
          <w:szCs w:val="22"/>
        </w:rPr>
      </w:pPr>
      <w:r w:rsidRPr="00F341E4">
        <w:rPr>
          <w:rFonts w:ascii="Century Gothic" w:hAnsi="Century Gothic"/>
          <w:sz w:val="22"/>
          <w:szCs w:val="22"/>
        </w:rPr>
        <w:t xml:space="preserve">Facilitators are encouraged to invite a guest speaker </w:t>
      </w:r>
      <w:r w:rsidR="0077556F">
        <w:rPr>
          <w:rFonts w:ascii="Century Gothic" w:hAnsi="Century Gothic"/>
          <w:sz w:val="22"/>
          <w:szCs w:val="22"/>
        </w:rPr>
        <w:t>from a drug and alcohol service</w:t>
      </w:r>
      <w:r w:rsidRPr="00F341E4">
        <w:rPr>
          <w:rFonts w:ascii="Century Gothic" w:hAnsi="Century Gothic"/>
          <w:sz w:val="22"/>
          <w:szCs w:val="22"/>
        </w:rPr>
        <w:t xml:space="preserve"> to answer questions about drug and alcohol issues.</w:t>
      </w:r>
    </w:p>
    <w:p w:rsidR="00A06F9A" w:rsidRPr="00F341E4" w:rsidRDefault="00A06F9A" w:rsidP="00F341E4">
      <w:pPr>
        <w:spacing w:line="288" w:lineRule="auto"/>
        <w:rPr>
          <w:rFonts w:ascii="Century Gothic" w:hAnsi="Century Gothic"/>
          <w:sz w:val="22"/>
          <w:szCs w:val="22"/>
        </w:rPr>
      </w:pPr>
    </w:p>
    <w:p w:rsidR="00A06F9A" w:rsidRPr="00F341E4" w:rsidRDefault="00A06F9A" w:rsidP="00F341E4">
      <w:pPr>
        <w:spacing w:line="288" w:lineRule="auto"/>
        <w:rPr>
          <w:rFonts w:ascii="Century Gothic" w:hAnsi="Century Gothic"/>
          <w:b/>
          <w:sz w:val="22"/>
          <w:szCs w:val="22"/>
        </w:rPr>
      </w:pPr>
      <w:r w:rsidRPr="00F341E4">
        <w:rPr>
          <w:rFonts w:ascii="Century Gothic" w:hAnsi="Century Gothic"/>
          <w:sz w:val="22"/>
          <w:szCs w:val="22"/>
        </w:rPr>
        <w:br w:type="page"/>
      </w:r>
      <w:r w:rsidRPr="00F341E4">
        <w:rPr>
          <w:rFonts w:ascii="Century Gothic" w:hAnsi="Century Gothic"/>
          <w:b/>
          <w:sz w:val="22"/>
          <w:szCs w:val="22"/>
        </w:rPr>
        <w:t xml:space="preserve">Running </w:t>
      </w:r>
      <w:r w:rsidR="00B479C6" w:rsidRPr="00F341E4">
        <w:rPr>
          <w:rFonts w:ascii="Century Gothic" w:hAnsi="Century Gothic"/>
          <w:b/>
          <w:sz w:val="22"/>
          <w:szCs w:val="22"/>
        </w:rPr>
        <w:t>s</w:t>
      </w:r>
      <w:r w:rsidRPr="00F341E4">
        <w:rPr>
          <w:rFonts w:ascii="Century Gothic" w:hAnsi="Century Gothic"/>
          <w:b/>
          <w:sz w:val="22"/>
          <w:szCs w:val="22"/>
        </w:rPr>
        <w:t xml:space="preserve">heet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4"/>
        <w:gridCol w:w="5736"/>
        <w:gridCol w:w="1376"/>
      </w:tblGrid>
      <w:tr w:rsidR="00A06F9A" w:rsidRPr="00F341E4">
        <w:tc>
          <w:tcPr>
            <w:tcW w:w="1744" w:type="dxa"/>
          </w:tcPr>
          <w:p w:rsidR="00A06F9A" w:rsidRPr="00F341E4" w:rsidRDefault="00A06F9A" w:rsidP="00F341E4">
            <w:pPr>
              <w:spacing w:line="288" w:lineRule="auto"/>
              <w:rPr>
                <w:rFonts w:ascii="Century Gothic" w:hAnsi="Century Gothic"/>
                <w:b/>
                <w:sz w:val="22"/>
                <w:szCs w:val="22"/>
              </w:rPr>
            </w:pPr>
            <w:r w:rsidRPr="00F341E4">
              <w:rPr>
                <w:rFonts w:ascii="Century Gothic" w:hAnsi="Century Gothic"/>
                <w:b/>
                <w:sz w:val="22"/>
                <w:szCs w:val="22"/>
              </w:rPr>
              <w:t>Topi</w:t>
            </w:r>
          </w:p>
        </w:tc>
        <w:tc>
          <w:tcPr>
            <w:tcW w:w="5736" w:type="dxa"/>
          </w:tcPr>
          <w:p w:rsidR="00A06F9A" w:rsidRPr="00F341E4" w:rsidRDefault="00A06F9A" w:rsidP="00F341E4">
            <w:pPr>
              <w:spacing w:line="288" w:lineRule="auto"/>
              <w:rPr>
                <w:rFonts w:ascii="Century Gothic" w:hAnsi="Century Gothic"/>
                <w:b/>
                <w:sz w:val="22"/>
                <w:szCs w:val="22"/>
              </w:rPr>
            </w:pPr>
            <w:r w:rsidRPr="00F341E4">
              <w:rPr>
                <w:rFonts w:ascii="Century Gothic" w:hAnsi="Century Gothic"/>
                <w:b/>
                <w:sz w:val="22"/>
                <w:szCs w:val="22"/>
              </w:rPr>
              <w:t>Activity</w:t>
            </w:r>
          </w:p>
        </w:tc>
        <w:tc>
          <w:tcPr>
            <w:tcW w:w="1376" w:type="dxa"/>
          </w:tcPr>
          <w:p w:rsidR="00A06F9A" w:rsidRPr="00F341E4" w:rsidRDefault="00A06F9A" w:rsidP="00F341E4">
            <w:pPr>
              <w:spacing w:line="288" w:lineRule="auto"/>
              <w:rPr>
                <w:rFonts w:ascii="Century Gothic" w:hAnsi="Century Gothic"/>
                <w:b/>
                <w:sz w:val="22"/>
                <w:szCs w:val="22"/>
              </w:rPr>
            </w:pPr>
            <w:r w:rsidRPr="00F341E4">
              <w:rPr>
                <w:rFonts w:ascii="Century Gothic" w:hAnsi="Century Gothic"/>
                <w:b/>
                <w:sz w:val="22"/>
                <w:szCs w:val="22"/>
              </w:rPr>
              <w:t>Duration (approx)</w:t>
            </w:r>
          </w:p>
        </w:tc>
      </w:tr>
      <w:tr w:rsidR="00A06F9A" w:rsidRPr="00F341E4">
        <w:tc>
          <w:tcPr>
            <w:tcW w:w="1744" w:type="dxa"/>
          </w:tcPr>
          <w:p w:rsidR="00A06F9A" w:rsidRPr="00F341E4" w:rsidRDefault="00F24158" w:rsidP="00F341E4">
            <w:pPr>
              <w:spacing w:line="288" w:lineRule="auto"/>
              <w:rPr>
                <w:rFonts w:ascii="Century Gothic" w:hAnsi="Century Gothic"/>
                <w:b/>
                <w:sz w:val="22"/>
                <w:szCs w:val="22"/>
              </w:rPr>
            </w:pPr>
            <w:r w:rsidRPr="00F341E4">
              <w:rPr>
                <w:rFonts w:ascii="Century Gothic" w:hAnsi="Century Gothic"/>
                <w:b/>
                <w:sz w:val="22"/>
                <w:szCs w:val="22"/>
              </w:rPr>
              <w:t>Overview</w:t>
            </w:r>
          </w:p>
        </w:tc>
        <w:tc>
          <w:tcPr>
            <w:tcW w:w="5736" w:type="dxa"/>
          </w:tcPr>
          <w:p w:rsidR="00A06F9A" w:rsidRPr="00F341E4" w:rsidRDefault="0078560D" w:rsidP="00F341E4">
            <w:pPr>
              <w:spacing w:after="40" w:line="288" w:lineRule="auto"/>
              <w:rPr>
                <w:rFonts w:ascii="Century Gothic" w:hAnsi="Century Gothic"/>
                <w:i/>
                <w:color w:val="0000FF"/>
                <w:sz w:val="22"/>
                <w:szCs w:val="22"/>
              </w:rPr>
            </w:pPr>
            <w:r w:rsidRPr="00F341E4">
              <w:rPr>
                <w:rFonts w:ascii="Century Gothic" w:hAnsi="Century Gothic"/>
                <w:i/>
                <w:color w:val="0000FF"/>
                <w:sz w:val="22"/>
                <w:szCs w:val="22"/>
              </w:rPr>
              <w:t xml:space="preserve">This module </w:t>
            </w:r>
            <w:r w:rsidR="00B479C6" w:rsidRPr="00F341E4">
              <w:rPr>
                <w:rFonts w:ascii="Century Gothic" w:hAnsi="Century Gothic"/>
                <w:i/>
                <w:color w:val="0000FF"/>
                <w:sz w:val="22"/>
                <w:szCs w:val="22"/>
              </w:rPr>
              <w:t>will</w:t>
            </w:r>
            <w:r w:rsidRPr="00F341E4">
              <w:rPr>
                <w:rFonts w:ascii="Century Gothic" w:hAnsi="Century Gothic"/>
                <w:i/>
                <w:color w:val="0000FF"/>
                <w:sz w:val="22"/>
                <w:szCs w:val="22"/>
              </w:rPr>
              <w:t xml:space="preserve"> give </w:t>
            </w:r>
            <w:r w:rsidR="00904D2D">
              <w:rPr>
                <w:rFonts w:ascii="Century Gothic" w:hAnsi="Century Gothic"/>
                <w:i/>
                <w:color w:val="0000FF"/>
                <w:sz w:val="22"/>
                <w:szCs w:val="22"/>
              </w:rPr>
              <w:t xml:space="preserve">participants </w:t>
            </w:r>
            <w:r w:rsidRPr="00F341E4">
              <w:rPr>
                <w:rFonts w:ascii="Century Gothic" w:hAnsi="Century Gothic"/>
                <w:i/>
                <w:color w:val="0000FF"/>
                <w:sz w:val="22"/>
                <w:szCs w:val="22"/>
              </w:rPr>
              <w:t>a broad overview of types of drugs, harm minimisation, and how</w:t>
            </w:r>
            <w:r w:rsidR="00B479C6" w:rsidRPr="00F341E4">
              <w:rPr>
                <w:rFonts w:ascii="Century Gothic" w:hAnsi="Century Gothic"/>
                <w:i/>
                <w:color w:val="0000FF"/>
                <w:sz w:val="22"/>
                <w:szCs w:val="22"/>
              </w:rPr>
              <w:t>,</w:t>
            </w:r>
            <w:r w:rsidRPr="00F341E4">
              <w:rPr>
                <w:rFonts w:ascii="Century Gothic" w:hAnsi="Century Gothic"/>
                <w:i/>
                <w:color w:val="0000FF"/>
                <w:sz w:val="22"/>
                <w:szCs w:val="22"/>
              </w:rPr>
              <w:t xml:space="preserve"> as mentors</w:t>
            </w:r>
            <w:r w:rsidR="00B479C6" w:rsidRPr="00F341E4">
              <w:rPr>
                <w:rFonts w:ascii="Century Gothic" w:hAnsi="Century Gothic"/>
                <w:i/>
                <w:color w:val="0000FF"/>
                <w:sz w:val="22"/>
                <w:szCs w:val="22"/>
              </w:rPr>
              <w:t>,</w:t>
            </w:r>
            <w:r w:rsidRPr="00F341E4">
              <w:rPr>
                <w:rFonts w:ascii="Century Gothic" w:hAnsi="Century Gothic"/>
                <w:i/>
                <w:color w:val="0000FF"/>
                <w:sz w:val="22"/>
                <w:szCs w:val="22"/>
              </w:rPr>
              <w:t xml:space="preserve"> they might deal with young people’s substance use. </w:t>
            </w:r>
          </w:p>
        </w:tc>
        <w:tc>
          <w:tcPr>
            <w:tcW w:w="1376" w:type="dxa"/>
          </w:tcPr>
          <w:p w:rsidR="00A06F9A" w:rsidRPr="00F341E4" w:rsidRDefault="00A06F9A" w:rsidP="00F341E4">
            <w:pPr>
              <w:spacing w:line="288" w:lineRule="auto"/>
              <w:rPr>
                <w:rFonts w:ascii="Century Gothic" w:hAnsi="Century Gothic"/>
                <w:sz w:val="22"/>
                <w:szCs w:val="22"/>
              </w:rPr>
            </w:pPr>
            <w:r w:rsidRPr="00F341E4">
              <w:rPr>
                <w:rFonts w:ascii="Century Gothic" w:hAnsi="Century Gothic"/>
                <w:sz w:val="22"/>
                <w:szCs w:val="22"/>
              </w:rPr>
              <w:t>2 mins</w:t>
            </w:r>
          </w:p>
        </w:tc>
      </w:tr>
      <w:tr w:rsidR="003E18A1" w:rsidRPr="00F341E4">
        <w:tc>
          <w:tcPr>
            <w:tcW w:w="1744" w:type="dxa"/>
          </w:tcPr>
          <w:p w:rsidR="003E18A1" w:rsidRPr="00F341E4" w:rsidRDefault="0077556F" w:rsidP="00F341E4">
            <w:pPr>
              <w:spacing w:after="40" w:line="288" w:lineRule="auto"/>
              <w:rPr>
                <w:rFonts w:ascii="Century Gothic" w:hAnsi="Century Gothic"/>
                <w:b/>
                <w:sz w:val="22"/>
                <w:szCs w:val="22"/>
              </w:rPr>
            </w:pPr>
            <w:r>
              <w:rPr>
                <w:rFonts w:ascii="Century Gothic" w:hAnsi="Century Gothic"/>
                <w:b/>
                <w:sz w:val="22"/>
                <w:szCs w:val="22"/>
              </w:rPr>
              <w:t xml:space="preserve">Drug use among </w:t>
            </w:r>
            <w:r w:rsidR="004540D4" w:rsidRPr="00F341E4">
              <w:rPr>
                <w:rFonts w:ascii="Century Gothic" w:hAnsi="Century Gothic"/>
                <w:b/>
                <w:sz w:val="22"/>
                <w:szCs w:val="22"/>
              </w:rPr>
              <w:t>young people</w:t>
            </w:r>
          </w:p>
        </w:tc>
        <w:tc>
          <w:tcPr>
            <w:tcW w:w="5736" w:type="dxa"/>
          </w:tcPr>
          <w:p w:rsidR="003E18A1" w:rsidRPr="00F341E4" w:rsidRDefault="003C2222" w:rsidP="00F341E4">
            <w:pPr>
              <w:numPr>
                <w:ilvl w:val="0"/>
                <w:numId w:val="27"/>
              </w:numPr>
              <w:tabs>
                <w:tab w:val="clear" w:pos="780"/>
                <w:tab w:val="num" w:pos="416"/>
              </w:tabs>
              <w:spacing w:line="288" w:lineRule="auto"/>
              <w:ind w:left="416"/>
              <w:rPr>
                <w:rFonts w:ascii="Century Gothic" w:hAnsi="Century Gothic"/>
                <w:sz w:val="22"/>
                <w:szCs w:val="22"/>
              </w:rPr>
            </w:pPr>
            <w:r w:rsidRPr="00F341E4">
              <w:rPr>
                <w:rFonts w:ascii="Century Gothic" w:hAnsi="Century Gothic"/>
                <w:sz w:val="22"/>
                <w:szCs w:val="22"/>
              </w:rPr>
              <w:t>Provide a</w:t>
            </w:r>
            <w:r w:rsidR="0077556F">
              <w:rPr>
                <w:rFonts w:ascii="Century Gothic" w:hAnsi="Century Gothic"/>
                <w:sz w:val="22"/>
                <w:szCs w:val="22"/>
              </w:rPr>
              <w:t>n overview of ‘Drug use among</w:t>
            </w:r>
            <w:r w:rsidR="004540D4" w:rsidRPr="00F341E4">
              <w:rPr>
                <w:rFonts w:ascii="Century Gothic" w:hAnsi="Century Gothic"/>
                <w:sz w:val="22"/>
                <w:szCs w:val="22"/>
              </w:rPr>
              <w:t xml:space="preserve"> young people’ (Handout 11.1)</w:t>
            </w:r>
          </w:p>
        </w:tc>
        <w:tc>
          <w:tcPr>
            <w:tcW w:w="1376" w:type="dxa"/>
          </w:tcPr>
          <w:p w:rsidR="003E18A1" w:rsidRPr="00F341E4" w:rsidRDefault="004540D4" w:rsidP="00F341E4">
            <w:pPr>
              <w:spacing w:line="288" w:lineRule="auto"/>
              <w:rPr>
                <w:rFonts w:ascii="Century Gothic" w:hAnsi="Century Gothic"/>
                <w:sz w:val="22"/>
                <w:szCs w:val="22"/>
              </w:rPr>
            </w:pPr>
            <w:r w:rsidRPr="00F341E4">
              <w:rPr>
                <w:rFonts w:ascii="Century Gothic" w:hAnsi="Century Gothic"/>
                <w:sz w:val="22"/>
                <w:szCs w:val="22"/>
              </w:rPr>
              <w:t>10</w:t>
            </w:r>
            <w:r w:rsidR="003C2222" w:rsidRPr="00F341E4">
              <w:rPr>
                <w:rFonts w:ascii="Century Gothic" w:hAnsi="Century Gothic"/>
                <w:sz w:val="22"/>
                <w:szCs w:val="22"/>
              </w:rPr>
              <w:t xml:space="preserve"> mins</w:t>
            </w:r>
          </w:p>
        </w:tc>
      </w:tr>
      <w:tr w:rsidR="004540D4" w:rsidRPr="00F341E4">
        <w:tc>
          <w:tcPr>
            <w:tcW w:w="1744" w:type="dxa"/>
          </w:tcPr>
          <w:p w:rsidR="004540D4" w:rsidRPr="00F341E4" w:rsidRDefault="0077556F" w:rsidP="00F341E4">
            <w:pPr>
              <w:spacing w:line="288" w:lineRule="auto"/>
              <w:rPr>
                <w:rFonts w:ascii="Century Gothic" w:hAnsi="Century Gothic"/>
                <w:b/>
                <w:sz w:val="22"/>
                <w:szCs w:val="22"/>
              </w:rPr>
            </w:pPr>
            <w:r>
              <w:rPr>
                <w:rFonts w:ascii="Century Gothic" w:hAnsi="Century Gothic"/>
                <w:b/>
                <w:sz w:val="22"/>
                <w:szCs w:val="22"/>
              </w:rPr>
              <w:t>Drug</w:t>
            </w:r>
            <w:r w:rsidR="004540D4" w:rsidRPr="00F341E4">
              <w:rPr>
                <w:rFonts w:ascii="Century Gothic" w:hAnsi="Century Gothic"/>
                <w:b/>
                <w:sz w:val="22"/>
                <w:szCs w:val="22"/>
              </w:rPr>
              <w:t xml:space="preserve"> </w:t>
            </w:r>
            <w:r w:rsidR="00B479C6" w:rsidRPr="00F341E4">
              <w:rPr>
                <w:rFonts w:ascii="Century Gothic" w:hAnsi="Century Gothic"/>
                <w:b/>
                <w:sz w:val="22"/>
                <w:szCs w:val="22"/>
              </w:rPr>
              <w:t>c</w:t>
            </w:r>
            <w:r w:rsidR="004540D4" w:rsidRPr="00F341E4">
              <w:rPr>
                <w:rFonts w:ascii="Century Gothic" w:hAnsi="Century Gothic"/>
                <w:b/>
                <w:sz w:val="22"/>
                <w:szCs w:val="22"/>
              </w:rPr>
              <w:t>lassification</w:t>
            </w:r>
          </w:p>
        </w:tc>
        <w:tc>
          <w:tcPr>
            <w:tcW w:w="5736" w:type="dxa"/>
          </w:tcPr>
          <w:p w:rsidR="00AA6515" w:rsidRPr="00F341E4" w:rsidRDefault="008260B7" w:rsidP="00F341E4">
            <w:pPr>
              <w:spacing w:line="288" w:lineRule="auto"/>
              <w:rPr>
                <w:rFonts w:ascii="Century Gothic" w:hAnsi="Century Gothic"/>
                <w:sz w:val="22"/>
                <w:szCs w:val="22"/>
              </w:rPr>
            </w:pPr>
            <w:r w:rsidRPr="008260B7">
              <w:rPr>
                <w:rFonts w:ascii="Century Gothic" w:hAnsi="Century Gothic"/>
                <w:noProof/>
                <w:sz w:val="22"/>
                <w:szCs w:val="22"/>
                <w:lang w:eastAsia="en-AU"/>
              </w:rPr>
              <w:pict>
                <v:shapetype id="_x0000_t202" coordsize="21600,21600" o:spt="202" path="m0,0l0,21600,21600,21600,21600,0xe">
                  <v:stroke joinstyle="miter"/>
                  <v:path gradientshapeok="t" o:connecttype="rect"/>
                </v:shapetype>
                <v:shape id="Text Box 2" o:spid="_x0000_s1026" type="#_x0000_t202" style="position:absolute;margin-left:11.8pt;margin-top:5.65pt;width:252pt;height:136.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">
                  <v:textbox>
                    <w:txbxContent>
                      <w:p w:rsidR="00C715BA" w:rsidRPr="004C4727" w:rsidRDefault="00C715BA" w:rsidP="004C4727">
                        <w:pPr>
                          <w:spacing w:after="60" w:line="288" w:lineRule="auto"/>
                          <w:rPr>
                            <w:rFonts w:ascii="Century Gothic" w:hAnsi="Century Gothic"/>
                            <w:b/>
                            <w:i/>
                            <w:sz w:val="20"/>
                            <w:szCs w:val="20"/>
                          </w:rPr>
                        </w:pPr>
                        <w:r w:rsidRPr="004C4727">
                          <w:rPr>
                            <w:rFonts w:ascii="Century Gothic" w:hAnsi="Century Gothic"/>
                            <w:b/>
                            <w:i/>
                            <w:sz w:val="20"/>
                            <w:szCs w:val="20"/>
                          </w:rPr>
                          <w:t>Activity: Drug classification (Handout 11.2)</w:t>
                        </w:r>
                      </w:p>
                      <w:p w:rsidR="00C715BA" w:rsidRPr="004C4727" w:rsidRDefault="00C715BA" w:rsidP="004C4727">
                        <w:pPr>
                          <w:spacing w:after="160" w:line="288" w:lineRule="auto"/>
                          <w:rPr>
                            <w:rFonts w:ascii="Century Gothic" w:hAnsi="Century Gothic"/>
                            <w:sz w:val="20"/>
                            <w:szCs w:val="20"/>
                          </w:rPr>
                        </w:pPr>
                        <w:r w:rsidRPr="004C4727">
                          <w:rPr>
                            <w:rFonts w:ascii="Century Gothic" w:hAnsi="Century Gothic"/>
                            <w:sz w:val="20"/>
                            <w:szCs w:val="20"/>
                          </w:rPr>
                          <w:t>The aim of this activity is to provide an opportunity for participants to gain a better understanding of different types of drugs.</w:t>
                        </w:r>
                      </w:p>
                      <w:p w:rsidR="00C715BA" w:rsidRPr="004C4727" w:rsidRDefault="00C715BA" w:rsidP="004C4727">
                        <w:pPr>
                          <w:spacing w:after="160" w:line="288" w:lineRule="auto"/>
                          <w:rPr>
                            <w:rFonts w:ascii="Century Gothic" w:hAnsi="Century Gothic"/>
                            <w:sz w:val="20"/>
                            <w:szCs w:val="20"/>
                          </w:rPr>
                        </w:pPr>
                        <w:r w:rsidRPr="004C4727">
                          <w:rPr>
                            <w:rFonts w:ascii="Century Gothic" w:hAnsi="Century Gothic"/>
                            <w:sz w:val="20"/>
                            <w:szCs w:val="20"/>
                          </w:rPr>
                          <w:t>Ask participants to work in pairs or small groups to classify the list of drugs as depressants, stimulants or hallucinogens. NB. Some could fall into more than one category.</w:t>
                        </w:r>
                      </w:p>
                    </w:txbxContent>
                  </v:textbox>
                </v:shape>
              </w:pict>
            </w: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p w:rsidR="00FF7C41" w:rsidRDefault="00FF7C41" w:rsidP="00F341E4">
            <w:pPr>
              <w:spacing w:line="288" w:lineRule="auto"/>
              <w:rPr>
                <w:rFonts w:ascii="Century Gothic" w:hAnsi="Century Gothic"/>
                <w:sz w:val="22"/>
                <w:szCs w:val="22"/>
              </w:rPr>
            </w:pPr>
          </w:p>
          <w:p w:rsidR="00F341E4" w:rsidRPr="00F341E4" w:rsidRDefault="00F341E4" w:rsidP="00F341E4">
            <w:pPr>
              <w:spacing w:line="288" w:lineRule="auto"/>
              <w:rPr>
                <w:rFonts w:ascii="Century Gothic" w:hAnsi="Century Gothic"/>
                <w:sz w:val="22"/>
                <w:szCs w:val="22"/>
              </w:rPr>
            </w:pPr>
          </w:p>
          <w:p w:rsidR="004540D4" w:rsidRPr="00F341E4" w:rsidRDefault="004540D4" w:rsidP="00F341E4">
            <w:pPr>
              <w:numPr>
                <w:ilvl w:val="0"/>
                <w:numId w:val="27"/>
              </w:numPr>
              <w:tabs>
                <w:tab w:val="clear" w:pos="780"/>
                <w:tab w:val="num" w:pos="416"/>
              </w:tabs>
              <w:spacing w:after="40" w:line="288" w:lineRule="auto"/>
              <w:ind w:left="414" w:hanging="414"/>
              <w:rPr>
                <w:rFonts w:ascii="Century Gothic" w:hAnsi="Century Gothic"/>
                <w:sz w:val="22"/>
                <w:szCs w:val="22"/>
              </w:rPr>
            </w:pPr>
            <w:r w:rsidRPr="00F341E4">
              <w:rPr>
                <w:rFonts w:ascii="Century Gothic" w:hAnsi="Century Gothic"/>
                <w:sz w:val="22"/>
                <w:szCs w:val="22"/>
              </w:rPr>
              <w:t>Discuss answers with reference to ‘Commonly used drugs’ (Handout 11.3)</w:t>
            </w:r>
          </w:p>
        </w:tc>
        <w:tc>
          <w:tcPr>
            <w:tcW w:w="1376" w:type="dxa"/>
          </w:tcPr>
          <w:p w:rsidR="004540D4" w:rsidRPr="00F341E4" w:rsidRDefault="004540D4" w:rsidP="00F341E4">
            <w:pPr>
              <w:spacing w:line="288" w:lineRule="auto"/>
              <w:rPr>
                <w:rFonts w:ascii="Century Gothic" w:hAnsi="Century Gothic"/>
                <w:sz w:val="22"/>
                <w:szCs w:val="22"/>
              </w:rPr>
            </w:pPr>
            <w:r w:rsidRPr="00F341E4">
              <w:rPr>
                <w:rFonts w:ascii="Century Gothic" w:hAnsi="Century Gothic"/>
                <w:sz w:val="22"/>
                <w:szCs w:val="22"/>
              </w:rPr>
              <w:t>20 mins</w:t>
            </w:r>
          </w:p>
        </w:tc>
      </w:tr>
      <w:tr w:rsidR="009416DA" w:rsidRPr="00F341E4">
        <w:tc>
          <w:tcPr>
            <w:tcW w:w="1744" w:type="dxa"/>
          </w:tcPr>
          <w:p w:rsidR="009416DA" w:rsidRPr="00F341E4" w:rsidRDefault="00CA5606" w:rsidP="004C4727">
            <w:pPr>
              <w:spacing w:after="40" w:line="288" w:lineRule="auto"/>
              <w:rPr>
                <w:rFonts w:ascii="Century Gothic" w:hAnsi="Century Gothic"/>
                <w:b/>
                <w:sz w:val="22"/>
                <w:szCs w:val="22"/>
              </w:rPr>
            </w:pPr>
            <w:r w:rsidRPr="00F341E4">
              <w:rPr>
                <w:rFonts w:ascii="Century Gothic" w:hAnsi="Century Gothic"/>
                <w:b/>
                <w:sz w:val="22"/>
                <w:szCs w:val="22"/>
              </w:rPr>
              <w:t>Sign</w:t>
            </w:r>
            <w:r w:rsidR="00AF3D69" w:rsidRPr="00F341E4">
              <w:rPr>
                <w:rFonts w:ascii="Century Gothic" w:hAnsi="Century Gothic"/>
                <w:b/>
                <w:sz w:val="22"/>
                <w:szCs w:val="22"/>
              </w:rPr>
              <w:t>s</w:t>
            </w:r>
            <w:r w:rsidRPr="00F341E4">
              <w:rPr>
                <w:rFonts w:ascii="Century Gothic" w:hAnsi="Century Gothic"/>
                <w:b/>
                <w:sz w:val="22"/>
                <w:szCs w:val="22"/>
              </w:rPr>
              <w:t xml:space="preserve"> and symptoms of drug use</w:t>
            </w:r>
          </w:p>
        </w:tc>
        <w:tc>
          <w:tcPr>
            <w:tcW w:w="5736" w:type="dxa"/>
          </w:tcPr>
          <w:p w:rsidR="009416DA" w:rsidRPr="00F341E4" w:rsidRDefault="009416DA" w:rsidP="00F341E4">
            <w:pPr>
              <w:numPr>
                <w:ilvl w:val="0"/>
                <w:numId w:val="27"/>
              </w:numPr>
              <w:tabs>
                <w:tab w:val="clear" w:pos="780"/>
                <w:tab w:val="num" w:pos="416"/>
              </w:tabs>
              <w:spacing w:line="288" w:lineRule="auto"/>
              <w:ind w:left="416" w:hanging="416"/>
              <w:rPr>
                <w:rFonts w:ascii="Century Gothic" w:hAnsi="Century Gothic"/>
                <w:sz w:val="22"/>
                <w:szCs w:val="22"/>
              </w:rPr>
            </w:pPr>
            <w:r w:rsidRPr="00F341E4">
              <w:rPr>
                <w:rFonts w:ascii="Century Gothic" w:hAnsi="Century Gothic"/>
                <w:sz w:val="22"/>
                <w:szCs w:val="22"/>
              </w:rPr>
              <w:t>Provide a brief overview of handout on ‘</w:t>
            </w:r>
            <w:r w:rsidR="00CA5606" w:rsidRPr="00F341E4">
              <w:rPr>
                <w:rFonts w:ascii="Century Gothic" w:hAnsi="Century Gothic"/>
                <w:sz w:val="22"/>
                <w:szCs w:val="22"/>
              </w:rPr>
              <w:t>Sign</w:t>
            </w:r>
            <w:r w:rsidR="00AF3D69" w:rsidRPr="00F341E4">
              <w:rPr>
                <w:rFonts w:ascii="Century Gothic" w:hAnsi="Century Gothic"/>
                <w:sz w:val="22"/>
                <w:szCs w:val="22"/>
              </w:rPr>
              <w:t>s</w:t>
            </w:r>
            <w:r w:rsidR="00CA5606" w:rsidRPr="00F341E4">
              <w:rPr>
                <w:rFonts w:ascii="Century Gothic" w:hAnsi="Century Gothic"/>
                <w:sz w:val="22"/>
                <w:szCs w:val="22"/>
              </w:rPr>
              <w:t xml:space="preserve"> and symptoms of drug use’ </w:t>
            </w:r>
            <w:r w:rsidRPr="00F341E4">
              <w:rPr>
                <w:rFonts w:ascii="Century Gothic" w:hAnsi="Century Gothic"/>
                <w:sz w:val="22"/>
                <w:szCs w:val="22"/>
              </w:rPr>
              <w:t>(Handout 11.</w:t>
            </w:r>
            <w:r w:rsidR="00AF3D69" w:rsidRPr="00F341E4">
              <w:rPr>
                <w:rFonts w:ascii="Century Gothic" w:hAnsi="Century Gothic"/>
                <w:sz w:val="22"/>
                <w:szCs w:val="22"/>
              </w:rPr>
              <w:t>4</w:t>
            </w:r>
            <w:r w:rsidRPr="00F341E4">
              <w:rPr>
                <w:rFonts w:ascii="Century Gothic" w:hAnsi="Century Gothic"/>
                <w:sz w:val="22"/>
                <w:szCs w:val="22"/>
              </w:rPr>
              <w:t>)</w:t>
            </w:r>
          </w:p>
        </w:tc>
        <w:tc>
          <w:tcPr>
            <w:tcW w:w="1376" w:type="dxa"/>
          </w:tcPr>
          <w:p w:rsidR="009416DA" w:rsidRPr="00F341E4" w:rsidRDefault="009416DA" w:rsidP="00F341E4">
            <w:pPr>
              <w:spacing w:line="288" w:lineRule="auto"/>
              <w:rPr>
                <w:rFonts w:ascii="Century Gothic" w:hAnsi="Century Gothic"/>
                <w:sz w:val="22"/>
                <w:szCs w:val="22"/>
              </w:rPr>
            </w:pPr>
            <w:r w:rsidRPr="00F341E4">
              <w:rPr>
                <w:rFonts w:ascii="Century Gothic" w:hAnsi="Century Gothic"/>
                <w:sz w:val="22"/>
                <w:szCs w:val="22"/>
              </w:rPr>
              <w:t>10 mins</w:t>
            </w:r>
          </w:p>
        </w:tc>
      </w:tr>
      <w:tr w:rsidR="009416DA" w:rsidRPr="00F341E4">
        <w:tc>
          <w:tcPr>
            <w:tcW w:w="1744" w:type="dxa"/>
          </w:tcPr>
          <w:p w:rsidR="009416DA" w:rsidRPr="00F341E4" w:rsidRDefault="009416DA" w:rsidP="00F341E4">
            <w:pPr>
              <w:spacing w:line="288" w:lineRule="auto"/>
              <w:rPr>
                <w:rFonts w:ascii="Century Gothic" w:hAnsi="Century Gothic"/>
                <w:b/>
                <w:sz w:val="22"/>
                <w:szCs w:val="22"/>
              </w:rPr>
            </w:pPr>
            <w:r w:rsidRPr="00F341E4">
              <w:rPr>
                <w:rFonts w:ascii="Century Gothic" w:hAnsi="Century Gothic"/>
                <w:b/>
                <w:sz w:val="22"/>
                <w:szCs w:val="22"/>
              </w:rPr>
              <w:t>Why young people use drugs</w:t>
            </w:r>
          </w:p>
        </w:tc>
        <w:tc>
          <w:tcPr>
            <w:tcW w:w="5736" w:type="dxa"/>
          </w:tcPr>
          <w:p w:rsidR="009416DA" w:rsidRPr="00F341E4" w:rsidRDefault="009416DA" w:rsidP="004C4727">
            <w:pPr>
              <w:numPr>
                <w:ilvl w:val="0"/>
                <w:numId w:val="27"/>
              </w:numPr>
              <w:tabs>
                <w:tab w:val="clear" w:pos="780"/>
                <w:tab w:val="num" w:pos="416"/>
              </w:tabs>
              <w:spacing w:line="288" w:lineRule="auto"/>
              <w:ind w:left="416" w:hanging="416"/>
              <w:rPr>
                <w:rFonts w:ascii="Century Gothic" w:hAnsi="Century Gothic"/>
                <w:sz w:val="22"/>
                <w:szCs w:val="22"/>
              </w:rPr>
            </w:pPr>
            <w:r w:rsidRPr="004C4727">
              <w:rPr>
                <w:rFonts w:ascii="Century Gothic" w:hAnsi="Century Gothic"/>
                <w:b/>
                <w:sz w:val="22"/>
                <w:szCs w:val="22"/>
              </w:rPr>
              <w:t>Brainstorm</w:t>
            </w:r>
            <w:r w:rsidR="00B479C6" w:rsidRPr="004C4727">
              <w:rPr>
                <w:rFonts w:ascii="Century Gothic" w:hAnsi="Century Gothic"/>
                <w:b/>
                <w:sz w:val="22"/>
                <w:szCs w:val="22"/>
              </w:rPr>
              <w:t xml:space="preserve"> session:</w:t>
            </w:r>
            <w:r w:rsidR="00B479C6" w:rsidRPr="00F341E4">
              <w:rPr>
                <w:rFonts w:ascii="Century Gothic" w:hAnsi="Century Gothic"/>
                <w:sz w:val="22"/>
                <w:szCs w:val="22"/>
              </w:rPr>
              <w:t xml:space="preserve"> </w:t>
            </w:r>
            <w:r w:rsidRPr="00F341E4">
              <w:rPr>
                <w:rFonts w:ascii="Century Gothic" w:hAnsi="Century Gothic"/>
                <w:sz w:val="22"/>
                <w:szCs w:val="22"/>
              </w:rPr>
              <w:t xml:space="preserve">Why </w:t>
            </w:r>
            <w:r w:rsidR="0077556F">
              <w:rPr>
                <w:rFonts w:ascii="Century Gothic" w:hAnsi="Century Gothic"/>
                <w:sz w:val="22"/>
                <w:szCs w:val="22"/>
              </w:rPr>
              <w:t xml:space="preserve">might </w:t>
            </w:r>
            <w:r w:rsidRPr="00F341E4">
              <w:rPr>
                <w:rFonts w:ascii="Century Gothic" w:hAnsi="Century Gothic"/>
                <w:sz w:val="22"/>
                <w:szCs w:val="22"/>
              </w:rPr>
              <w:t>young people take drugs</w:t>
            </w:r>
            <w:r w:rsidR="0077556F">
              <w:rPr>
                <w:rFonts w:ascii="Century Gothic" w:hAnsi="Century Gothic"/>
                <w:sz w:val="22"/>
                <w:szCs w:val="22"/>
              </w:rPr>
              <w:t>?</w:t>
            </w:r>
          </w:p>
          <w:p w:rsidR="009416DA" w:rsidRPr="00F341E4" w:rsidRDefault="009416DA" w:rsidP="004C4727">
            <w:pPr>
              <w:numPr>
                <w:ilvl w:val="0"/>
                <w:numId w:val="27"/>
              </w:numPr>
              <w:tabs>
                <w:tab w:val="clear" w:pos="780"/>
                <w:tab w:val="num" w:pos="416"/>
              </w:tabs>
              <w:spacing w:after="40" w:line="288" w:lineRule="auto"/>
              <w:ind w:left="414" w:hanging="414"/>
              <w:rPr>
                <w:rFonts w:ascii="Century Gothic" w:hAnsi="Century Gothic"/>
                <w:sz w:val="22"/>
                <w:szCs w:val="22"/>
              </w:rPr>
            </w:pPr>
            <w:r w:rsidRPr="00F341E4">
              <w:rPr>
                <w:rFonts w:ascii="Century Gothic" w:hAnsi="Century Gothic"/>
                <w:sz w:val="22"/>
                <w:szCs w:val="22"/>
              </w:rPr>
              <w:t>Provide handout on ‘Why young people use drugs’ (Handout 11.</w:t>
            </w:r>
            <w:r w:rsidR="00AF3D69" w:rsidRPr="00F341E4">
              <w:rPr>
                <w:rFonts w:ascii="Century Gothic" w:hAnsi="Century Gothic"/>
                <w:sz w:val="22"/>
                <w:szCs w:val="22"/>
              </w:rPr>
              <w:t>5</w:t>
            </w:r>
            <w:r w:rsidRPr="00F341E4">
              <w:rPr>
                <w:rFonts w:ascii="Century Gothic" w:hAnsi="Century Gothic"/>
                <w:sz w:val="22"/>
                <w:szCs w:val="22"/>
              </w:rPr>
              <w:t>)</w:t>
            </w:r>
          </w:p>
        </w:tc>
        <w:tc>
          <w:tcPr>
            <w:tcW w:w="1376" w:type="dxa"/>
          </w:tcPr>
          <w:p w:rsidR="009416DA" w:rsidRPr="00F341E4" w:rsidRDefault="0097717A" w:rsidP="00F341E4">
            <w:pPr>
              <w:spacing w:line="288" w:lineRule="auto"/>
              <w:rPr>
                <w:rFonts w:ascii="Century Gothic" w:hAnsi="Century Gothic"/>
                <w:sz w:val="22"/>
                <w:szCs w:val="22"/>
              </w:rPr>
            </w:pPr>
            <w:r w:rsidRPr="00F341E4">
              <w:rPr>
                <w:rFonts w:ascii="Century Gothic" w:hAnsi="Century Gothic"/>
                <w:sz w:val="22"/>
                <w:szCs w:val="22"/>
              </w:rPr>
              <w:t>10 mins</w:t>
            </w:r>
          </w:p>
        </w:tc>
      </w:tr>
      <w:tr w:rsidR="00072AAA" w:rsidRPr="00F341E4">
        <w:tc>
          <w:tcPr>
            <w:tcW w:w="1744" w:type="dxa"/>
          </w:tcPr>
          <w:p w:rsidR="00072AAA" w:rsidRPr="00F341E4" w:rsidRDefault="00072AAA" w:rsidP="00F341E4">
            <w:pPr>
              <w:spacing w:line="288" w:lineRule="auto"/>
              <w:rPr>
                <w:rFonts w:ascii="Century Gothic" w:hAnsi="Century Gothic"/>
                <w:b/>
                <w:sz w:val="22"/>
                <w:szCs w:val="22"/>
              </w:rPr>
            </w:pPr>
            <w:r w:rsidRPr="00F341E4">
              <w:rPr>
                <w:rFonts w:ascii="Century Gothic" w:hAnsi="Century Gothic"/>
                <w:b/>
                <w:sz w:val="22"/>
                <w:szCs w:val="22"/>
              </w:rPr>
              <w:t>Harm minimisation</w:t>
            </w:r>
          </w:p>
        </w:tc>
        <w:tc>
          <w:tcPr>
            <w:tcW w:w="5736" w:type="dxa"/>
          </w:tcPr>
          <w:p w:rsidR="00072AAA" w:rsidRDefault="00072AAA" w:rsidP="004C4727">
            <w:pPr>
              <w:numPr>
                <w:ilvl w:val="0"/>
                <w:numId w:val="28"/>
              </w:numPr>
              <w:tabs>
                <w:tab w:val="clear" w:pos="780"/>
                <w:tab w:val="num" w:pos="416"/>
              </w:tabs>
              <w:spacing w:line="288" w:lineRule="auto"/>
              <w:ind w:left="416" w:hanging="416"/>
              <w:rPr>
                <w:rFonts w:ascii="Century Gothic" w:hAnsi="Century Gothic"/>
                <w:sz w:val="22"/>
                <w:szCs w:val="22"/>
              </w:rPr>
            </w:pPr>
            <w:r w:rsidRPr="00F341E4">
              <w:rPr>
                <w:rFonts w:ascii="Century Gothic" w:hAnsi="Century Gothic"/>
                <w:sz w:val="22"/>
                <w:szCs w:val="22"/>
              </w:rPr>
              <w:t>Introduce the concept of ‘Harm minimisation</w:t>
            </w:r>
            <w:r w:rsidR="00504B0D" w:rsidRPr="00F341E4">
              <w:rPr>
                <w:rFonts w:ascii="Century Gothic" w:hAnsi="Century Gothic"/>
                <w:sz w:val="22"/>
                <w:szCs w:val="22"/>
              </w:rPr>
              <w:t>’</w:t>
            </w:r>
            <w:r w:rsidRPr="00F341E4">
              <w:rPr>
                <w:rFonts w:ascii="Century Gothic" w:hAnsi="Century Gothic"/>
                <w:sz w:val="22"/>
                <w:szCs w:val="22"/>
              </w:rPr>
              <w:t xml:space="preserve"> (Handout 11.</w:t>
            </w:r>
            <w:r w:rsidR="00AF3D69" w:rsidRPr="00F341E4">
              <w:rPr>
                <w:rFonts w:ascii="Century Gothic" w:hAnsi="Century Gothic"/>
                <w:sz w:val="22"/>
                <w:szCs w:val="22"/>
              </w:rPr>
              <w:t>6</w:t>
            </w:r>
            <w:r w:rsidRPr="00F341E4">
              <w:rPr>
                <w:rFonts w:ascii="Century Gothic" w:hAnsi="Century Gothic"/>
                <w:sz w:val="22"/>
                <w:szCs w:val="22"/>
              </w:rPr>
              <w:t>)</w:t>
            </w:r>
          </w:p>
          <w:p w:rsidR="004C4727" w:rsidRPr="00F341E4" w:rsidRDefault="008260B7" w:rsidP="004C4727">
            <w:pPr>
              <w:spacing w:line="288" w:lineRule="auto"/>
              <w:rPr>
                <w:rFonts w:ascii="Century Gothic" w:hAnsi="Century Gothic"/>
                <w:sz w:val="22"/>
                <w:szCs w:val="22"/>
              </w:rPr>
            </w:pPr>
            <w:r w:rsidRPr="008260B7">
              <w:rPr>
                <w:rFonts w:ascii="Century Gothic" w:hAnsi="Century Gothic"/>
                <w:noProof/>
                <w:sz w:val="22"/>
                <w:szCs w:val="22"/>
                <w:lang w:eastAsia="en-AU"/>
              </w:rPr>
              <w:pict>
                <v:shape id="Text Box 3" o:spid="_x0000_s1027" type="#_x0000_t202" style="position:absolute;margin-left:3.25pt;margin-top:14.15pt;width:261pt;height:13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">
                  <v:textbox>
                    <w:txbxContent>
                      <w:p w:rsidR="00C715BA" w:rsidRPr="004C4727" w:rsidRDefault="00C715BA" w:rsidP="004C4727">
                        <w:pPr>
                          <w:spacing w:after="60" w:line="288" w:lineRule="auto"/>
                          <w:rPr>
                            <w:rFonts w:ascii="Century Gothic" w:hAnsi="Century Gothic"/>
                            <w:b/>
                            <w:i/>
                            <w:sz w:val="20"/>
                            <w:szCs w:val="20"/>
                          </w:rPr>
                        </w:pPr>
                        <w:r w:rsidRPr="004C4727">
                          <w:rPr>
                            <w:rFonts w:ascii="Century Gothic" w:hAnsi="Century Gothic"/>
                            <w:b/>
                            <w:i/>
                            <w:sz w:val="20"/>
                            <w:szCs w:val="20"/>
                          </w:rPr>
                          <w:t>Activity: Harm minimisation</w:t>
                        </w:r>
                      </w:p>
                      <w:p w:rsidR="00C715BA" w:rsidRPr="004C4727" w:rsidRDefault="00C715BA" w:rsidP="004C4727">
                        <w:pPr>
                          <w:spacing w:after="160" w:line="288" w:lineRule="auto"/>
                          <w:rPr>
                            <w:rFonts w:ascii="Century Gothic" w:hAnsi="Century Gothic"/>
                            <w:sz w:val="20"/>
                            <w:szCs w:val="20"/>
                          </w:rPr>
                        </w:pPr>
                        <w:r w:rsidRPr="004C4727">
                          <w:rPr>
                            <w:rFonts w:ascii="Century Gothic" w:hAnsi="Century Gothic"/>
                            <w:sz w:val="20"/>
                            <w:szCs w:val="20"/>
                          </w:rPr>
                          <w:t xml:space="preserve">The aim of this activity is to discuss how </w:t>
                        </w:r>
                        <w:r w:rsidR="00904D2D">
                          <w:rPr>
                            <w:rFonts w:ascii="Century Gothic" w:hAnsi="Century Gothic"/>
                            <w:sz w:val="20"/>
                            <w:szCs w:val="20"/>
                          </w:rPr>
                          <w:t xml:space="preserve">participants </w:t>
                        </w:r>
                        <w:r w:rsidRPr="004C4727">
                          <w:rPr>
                            <w:rFonts w:ascii="Century Gothic" w:hAnsi="Century Gothic"/>
                            <w:sz w:val="20"/>
                            <w:szCs w:val="20"/>
                          </w:rPr>
                          <w:t>should respond to young people who might be drug affected.</w:t>
                        </w:r>
                      </w:p>
                      <w:p w:rsidR="00C715BA" w:rsidRPr="004C4727" w:rsidRDefault="00C715BA" w:rsidP="004C4727">
                        <w:pPr>
                          <w:spacing w:after="160" w:line="288" w:lineRule="auto"/>
                          <w:rPr>
                            <w:rFonts w:ascii="Century Gothic" w:hAnsi="Century Gothic"/>
                            <w:sz w:val="20"/>
                            <w:szCs w:val="20"/>
                          </w:rPr>
                        </w:pPr>
                        <w:r w:rsidRPr="004C4727">
                          <w:rPr>
                            <w:rFonts w:ascii="Century Gothic" w:hAnsi="Century Gothic"/>
                            <w:sz w:val="20"/>
                            <w:szCs w:val="20"/>
                          </w:rPr>
                          <w:t xml:space="preserve">Divide participants into small groups or pairs. Ask them to imagine they are meeting their young person </w:t>
                        </w:r>
                        <w:r w:rsidR="004C4727" w:rsidRPr="004C4727">
                          <w:rPr>
                            <w:rFonts w:ascii="Century Gothic" w:hAnsi="Century Gothic"/>
                            <w:sz w:val="20"/>
                            <w:szCs w:val="20"/>
                          </w:rPr>
                          <w:t>who seems to be drug affected. (</w:t>
                        </w:r>
                        <w:r w:rsidR="004C4727" w:rsidRPr="004C4727">
                          <w:rPr>
                            <w:rFonts w:ascii="Century Gothic" w:hAnsi="Century Gothic"/>
                            <w:i/>
                            <w:sz w:val="20"/>
                            <w:szCs w:val="20"/>
                          </w:rPr>
                          <w:t>Activity continued next page</w:t>
                        </w:r>
                        <w:r w:rsidR="004C4727" w:rsidRPr="004C4727">
                          <w:rPr>
                            <w:rFonts w:ascii="Century Gothic" w:hAnsi="Century Gothic"/>
                            <w:sz w:val="20"/>
                            <w:szCs w:val="20"/>
                          </w:rPr>
                          <w:t>)</w:t>
                        </w:r>
                      </w:p>
                    </w:txbxContent>
                  </v:textbox>
                </v:shape>
              </w:pict>
            </w: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AA6515" w:rsidRPr="00F341E4" w:rsidRDefault="00AA6515"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p w:rsidR="004540D4" w:rsidRPr="00F341E4" w:rsidRDefault="004540D4" w:rsidP="00F341E4">
            <w:pPr>
              <w:spacing w:line="288" w:lineRule="auto"/>
              <w:rPr>
                <w:rFonts w:ascii="Century Gothic" w:hAnsi="Century Gothic"/>
                <w:sz w:val="22"/>
                <w:szCs w:val="22"/>
              </w:rPr>
            </w:pPr>
          </w:p>
          <w:p w:rsidR="00FF7C41" w:rsidRDefault="008260B7" w:rsidP="00F341E4">
            <w:pPr>
              <w:spacing w:line="288" w:lineRule="auto"/>
              <w:rPr>
                <w:rFonts w:ascii="Century Gothic" w:hAnsi="Century Gothic"/>
                <w:sz w:val="22"/>
                <w:szCs w:val="22"/>
              </w:rPr>
            </w:pPr>
            <w:r w:rsidRPr="008260B7">
              <w:rPr>
                <w:rFonts w:ascii="Century Gothic" w:hAnsi="Century Gothic"/>
                <w:noProof/>
                <w:sz w:val="22"/>
                <w:szCs w:val="22"/>
                <w:lang w:eastAsia="en-AU"/>
              </w:rPr>
              <w:pict>
                <v:shape id="Text Box 10" o:spid="_x0000_s1028" type="#_x0000_t202" style="position:absolute;margin-left:7pt;margin-top:3.1pt;width:261pt;height:8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">
                  <v:textbox>
                    <w:txbxContent>
                      <w:p w:rsidR="00C715BA" w:rsidRPr="004C4727" w:rsidRDefault="004C4727" w:rsidP="004C4727">
                        <w:pPr>
                          <w:spacing w:after="60" w:line="288" w:lineRule="auto"/>
                          <w:rPr>
                            <w:rFonts w:ascii="Century Gothic" w:hAnsi="Century Gothic"/>
                            <w:sz w:val="20"/>
                            <w:szCs w:val="20"/>
                          </w:rPr>
                        </w:pPr>
                        <w:r>
                          <w:t>(</w:t>
                        </w:r>
                        <w:r w:rsidRPr="004C4727">
                          <w:rPr>
                            <w:rFonts w:ascii="Century Gothic" w:hAnsi="Century Gothic"/>
                            <w:i/>
                            <w:sz w:val="20"/>
                            <w:szCs w:val="20"/>
                          </w:rPr>
                          <w:t>Activity continued</w:t>
                        </w:r>
                        <w:r w:rsidR="00C715BA" w:rsidRPr="004C4727">
                          <w:rPr>
                            <w:rFonts w:ascii="Century Gothic" w:hAnsi="Century Gothic"/>
                            <w:sz w:val="20"/>
                            <w:szCs w:val="20"/>
                          </w:rPr>
                          <w:t>)</w:t>
                        </w:r>
                      </w:p>
                      <w:p w:rsidR="00C715BA" w:rsidRPr="004C4727" w:rsidRDefault="00C715BA" w:rsidP="004C4727">
                        <w:pPr>
                          <w:numPr>
                            <w:ilvl w:val="0"/>
                            <w:numId w:val="29"/>
                          </w:numPr>
                          <w:spacing w:after="160" w:line="288" w:lineRule="auto"/>
                          <w:rPr>
                            <w:rFonts w:ascii="Century Gothic" w:hAnsi="Century Gothic"/>
                            <w:sz w:val="20"/>
                            <w:szCs w:val="20"/>
                          </w:rPr>
                        </w:pPr>
                        <w:r w:rsidRPr="004C4727">
                          <w:rPr>
                            <w:rFonts w:ascii="Century Gothic" w:hAnsi="Century Gothic"/>
                            <w:sz w:val="20"/>
                            <w:szCs w:val="20"/>
                          </w:rPr>
                          <w:t>What do they do?</w:t>
                        </w:r>
                      </w:p>
                      <w:p w:rsidR="00C715BA" w:rsidRPr="004C4727" w:rsidRDefault="00C715BA" w:rsidP="004C4727">
                        <w:pPr>
                          <w:numPr>
                            <w:ins w:id="0" w:author="Unknown"/>
                          </w:numPr>
                          <w:spacing w:after="160" w:line="288" w:lineRule="auto"/>
                          <w:rPr>
                            <w:rFonts w:ascii="Century Gothic" w:hAnsi="Century Gothic"/>
                            <w:sz w:val="20"/>
                            <w:szCs w:val="20"/>
                          </w:rPr>
                        </w:pPr>
                        <w:r w:rsidRPr="004C4727">
                          <w:rPr>
                            <w:rFonts w:ascii="Century Gothic" w:hAnsi="Century Gothic"/>
                            <w:sz w:val="20"/>
                            <w:szCs w:val="20"/>
                          </w:rPr>
                          <w:t>Groups report back. Explore responses based on your organisational policy</w:t>
                        </w:r>
                        <w:r w:rsidR="004C4727" w:rsidRPr="004C4727">
                          <w:rPr>
                            <w:rFonts w:ascii="Century Gothic" w:hAnsi="Century Gothic"/>
                            <w:sz w:val="20"/>
                            <w:szCs w:val="20"/>
                          </w:rPr>
                          <w:t>.</w:t>
                        </w:r>
                      </w:p>
                    </w:txbxContent>
                  </v:textbox>
                </v:shape>
              </w:pict>
            </w:r>
          </w:p>
          <w:p w:rsidR="004C4727" w:rsidRDefault="004C4727" w:rsidP="00F341E4">
            <w:pPr>
              <w:spacing w:line="288" w:lineRule="auto"/>
              <w:rPr>
                <w:rFonts w:ascii="Century Gothic" w:hAnsi="Century Gothic"/>
                <w:sz w:val="22"/>
                <w:szCs w:val="22"/>
              </w:rPr>
            </w:pPr>
          </w:p>
          <w:p w:rsidR="004C4727" w:rsidRDefault="004C4727" w:rsidP="00F341E4">
            <w:pPr>
              <w:spacing w:line="288" w:lineRule="auto"/>
              <w:rPr>
                <w:rFonts w:ascii="Century Gothic" w:hAnsi="Century Gothic"/>
                <w:sz w:val="22"/>
                <w:szCs w:val="22"/>
              </w:rPr>
            </w:pPr>
          </w:p>
          <w:p w:rsidR="004C4727" w:rsidRDefault="004C4727" w:rsidP="00F341E4">
            <w:pPr>
              <w:spacing w:line="288" w:lineRule="auto"/>
              <w:rPr>
                <w:rFonts w:ascii="Century Gothic" w:hAnsi="Century Gothic"/>
                <w:sz w:val="22"/>
                <w:szCs w:val="22"/>
              </w:rPr>
            </w:pPr>
          </w:p>
          <w:p w:rsidR="004C4727" w:rsidRPr="00F341E4" w:rsidRDefault="004C4727" w:rsidP="00F341E4">
            <w:pPr>
              <w:spacing w:line="288" w:lineRule="auto"/>
              <w:rPr>
                <w:rFonts w:ascii="Century Gothic" w:hAnsi="Century Gothic"/>
                <w:sz w:val="22"/>
                <w:szCs w:val="22"/>
              </w:rPr>
            </w:pPr>
          </w:p>
          <w:p w:rsidR="00FF7C41" w:rsidRPr="00F341E4" w:rsidRDefault="00FF7C41" w:rsidP="00F341E4">
            <w:pPr>
              <w:spacing w:line="288" w:lineRule="auto"/>
              <w:rPr>
                <w:rFonts w:ascii="Century Gothic" w:hAnsi="Century Gothic"/>
                <w:sz w:val="22"/>
                <w:szCs w:val="22"/>
              </w:rPr>
            </w:pPr>
          </w:p>
        </w:tc>
        <w:tc>
          <w:tcPr>
            <w:tcW w:w="1376" w:type="dxa"/>
          </w:tcPr>
          <w:p w:rsidR="00072AAA" w:rsidRPr="00F341E4" w:rsidRDefault="00CA5606" w:rsidP="00F341E4">
            <w:pPr>
              <w:spacing w:line="288" w:lineRule="auto"/>
              <w:rPr>
                <w:rFonts w:ascii="Century Gothic" w:hAnsi="Century Gothic"/>
                <w:sz w:val="22"/>
                <w:szCs w:val="22"/>
              </w:rPr>
            </w:pPr>
            <w:r w:rsidRPr="00F341E4">
              <w:rPr>
                <w:rFonts w:ascii="Century Gothic" w:hAnsi="Century Gothic"/>
                <w:sz w:val="22"/>
                <w:szCs w:val="22"/>
              </w:rPr>
              <w:t>25</w:t>
            </w:r>
            <w:r w:rsidR="00072AAA" w:rsidRPr="00F341E4">
              <w:rPr>
                <w:rFonts w:ascii="Century Gothic" w:hAnsi="Century Gothic"/>
                <w:sz w:val="22"/>
                <w:szCs w:val="22"/>
              </w:rPr>
              <w:t xml:space="preserve"> mins</w:t>
            </w:r>
          </w:p>
        </w:tc>
      </w:tr>
    </w:tbl>
    <w:p w:rsidR="00C66028" w:rsidRPr="00F341E4" w:rsidRDefault="00C66028" w:rsidP="00F341E4">
      <w:pPr>
        <w:rPr>
          <w:rFonts w:ascii="Century Gothic" w:hAnsi="Century Gothic"/>
        </w:rPr>
      </w:pPr>
    </w:p>
    <w:p w:rsidR="00A06F9A" w:rsidRPr="004C4727" w:rsidRDefault="00355EAF" w:rsidP="004C4727">
      <w:pPr>
        <w:jc w:val="right"/>
        <w:rPr>
          <w:rFonts w:ascii="Century Gothic" w:hAnsi="Century Gothic"/>
          <w:sz w:val="52"/>
          <w:szCs w:val="52"/>
        </w:rPr>
      </w:pPr>
      <w:r w:rsidRPr="00F341E4">
        <w:rPr>
          <w:rFonts w:ascii="Century Gothic" w:hAnsi="Century Gothic"/>
        </w:rPr>
        <w:br w:type="page"/>
      </w:r>
      <w:r w:rsidR="00A06F9A" w:rsidRPr="004C4727">
        <w:rPr>
          <w:rFonts w:ascii="Century Gothic" w:hAnsi="Century Gothic"/>
          <w:sz w:val="52"/>
          <w:szCs w:val="52"/>
        </w:rPr>
        <w:t xml:space="preserve">HANDOUT </w:t>
      </w:r>
      <w:r w:rsidR="009450DC" w:rsidRPr="004C4727">
        <w:rPr>
          <w:rFonts w:ascii="Century Gothic" w:hAnsi="Century Gothic"/>
          <w:sz w:val="52"/>
          <w:szCs w:val="52"/>
        </w:rPr>
        <w:t>11</w:t>
      </w:r>
      <w:r w:rsidR="00A06F9A" w:rsidRPr="004C4727">
        <w:rPr>
          <w:rFonts w:ascii="Century Gothic" w:hAnsi="Century Gothic"/>
          <w:sz w:val="52"/>
          <w:szCs w:val="52"/>
        </w:rPr>
        <w:t>.1</w:t>
      </w:r>
    </w:p>
    <w:p w:rsidR="00355EAF" w:rsidRPr="004C4727" w:rsidRDefault="0077556F" w:rsidP="004C4727">
      <w:pPr>
        <w:jc w:val="right"/>
        <w:rPr>
          <w:rFonts w:ascii="Century Gothic" w:hAnsi="Century Gothic"/>
          <w:sz w:val="52"/>
          <w:szCs w:val="52"/>
        </w:rPr>
      </w:pPr>
      <w:r>
        <w:rPr>
          <w:rFonts w:ascii="Century Gothic" w:hAnsi="Century Gothic"/>
          <w:sz w:val="52"/>
          <w:szCs w:val="52"/>
        </w:rPr>
        <w:t>Drug use among</w:t>
      </w:r>
      <w:r w:rsidR="00D85AE7" w:rsidRPr="004C4727">
        <w:rPr>
          <w:rFonts w:ascii="Century Gothic" w:hAnsi="Century Gothic"/>
          <w:sz w:val="52"/>
          <w:szCs w:val="52"/>
        </w:rPr>
        <w:br/>
      </w:r>
      <w:r w:rsidR="004540D4" w:rsidRPr="004C4727">
        <w:rPr>
          <w:rFonts w:ascii="Century Gothic" w:hAnsi="Century Gothic"/>
          <w:sz w:val="52"/>
          <w:szCs w:val="52"/>
        </w:rPr>
        <w:t>young people</w:t>
      </w:r>
    </w:p>
    <w:p w:rsidR="004540D4" w:rsidRPr="00F341E4" w:rsidRDefault="004540D4" w:rsidP="00F341E4">
      <w:pPr>
        <w:rPr>
          <w:rFonts w:ascii="Century Gothic" w:hAnsi="Century Gothic"/>
        </w:rPr>
      </w:pPr>
    </w:p>
    <w:p w:rsidR="00255E11" w:rsidRPr="004C4727" w:rsidRDefault="00255E11" w:rsidP="004C4727">
      <w:pPr>
        <w:spacing w:after="160" w:line="288" w:lineRule="auto"/>
        <w:rPr>
          <w:rFonts w:ascii="Century Gothic" w:hAnsi="Century Gothic"/>
          <w:sz w:val="20"/>
          <w:szCs w:val="20"/>
        </w:rPr>
      </w:pPr>
      <w:r w:rsidRPr="004C4727">
        <w:rPr>
          <w:rFonts w:ascii="Century Gothic" w:hAnsi="Century Gothic"/>
          <w:sz w:val="20"/>
          <w:szCs w:val="20"/>
        </w:rPr>
        <w:t>The World Health Organi</w:t>
      </w:r>
      <w:r w:rsidR="004D4369">
        <w:rPr>
          <w:rFonts w:ascii="Century Gothic" w:hAnsi="Century Gothic"/>
          <w:sz w:val="20"/>
          <w:szCs w:val="20"/>
        </w:rPr>
        <w:t>s</w:t>
      </w:r>
      <w:r w:rsidRPr="004C4727">
        <w:rPr>
          <w:rFonts w:ascii="Century Gothic" w:hAnsi="Century Gothic"/>
          <w:sz w:val="20"/>
          <w:szCs w:val="20"/>
        </w:rPr>
        <w:t xml:space="preserve">ation defines a drug as </w:t>
      </w:r>
      <w:r w:rsidR="00B479C6" w:rsidRPr="004C4727">
        <w:rPr>
          <w:rFonts w:ascii="Century Gothic" w:hAnsi="Century Gothic"/>
          <w:sz w:val="20"/>
          <w:szCs w:val="20"/>
        </w:rPr>
        <w:t>‘</w:t>
      </w:r>
      <w:r w:rsidRPr="004C4727">
        <w:rPr>
          <w:rFonts w:ascii="Century Gothic" w:hAnsi="Century Gothic"/>
          <w:sz w:val="20"/>
          <w:szCs w:val="20"/>
        </w:rPr>
        <w:t>any chemical substance that alters mood, cognition or behaviour</w:t>
      </w:r>
      <w:r w:rsidR="00B479C6" w:rsidRPr="004C4727">
        <w:rPr>
          <w:rFonts w:ascii="Century Gothic" w:hAnsi="Century Gothic"/>
          <w:sz w:val="20"/>
          <w:szCs w:val="20"/>
        </w:rPr>
        <w:t>’.</w:t>
      </w:r>
      <w:r w:rsidRPr="004C4727">
        <w:rPr>
          <w:rFonts w:ascii="Century Gothic" w:hAnsi="Century Gothic"/>
          <w:sz w:val="20"/>
          <w:szCs w:val="20"/>
        </w:rPr>
        <w:t xml:space="preserve"> </w:t>
      </w:r>
    </w:p>
    <w:p w:rsidR="00CA6CF0" w:rsidRPr="004C4727" w:rsidRDefault="00CA6CF0" w:rsidP="004C4727">
      <w:pPr>
        <w:spacing w:after="160" w:line="288" w:lineRule="auto"/>
        <w:rPr>
          <w:rFonts w:ascii="Century Gothic" w:hAnsi="Century Gothic"/>
          <w:sz w:val="20"/>
          <w:szCs w:val="20"/>
        </w:rPr>
      </w:pPr>
      <w:r w:rsidRPr="004C4727">
        <w:rPr>
          <w:rFonts w:ascii="Century Gothic" w:hAnsi="Century Gothic"/>
          <w:sz w:val="20"/>
          <w:szCs w:val="20"/>
        </w:rPr>
        <w:t>In Australia today drug use is prev</w:t>
      </w:r>
      <w:r w:rsidR="00B479C6" w:rsidRPr="004C4727">
        <w:rPr>
          <w:rFonts w:ascii="Century Gothic" w:hAnsi="Century Gothic"/>
          <w:sz w:val="20"/>
          <w:szCs w:val="20"/>
        </w:rPr>
        <w:t>a</w:t>
      </w:r>
      <w:r w:rsidRPr="004C4727">
        <w:rPr>
          <w:rFonts w:ascii="Century Gothic" w:hAnsi="Century Gothic"/>
          <w:sz w:val="20"/>
          <w:szCs w:val="20"/>
        </w:rPr>
        <w:t>l</w:t>
      </w:r>
      <w:r w:rsidR="00B479C6" w:rsidRPr="004C4727">
        <w:rPr>
          <w:rFonts w:ascii="Century Gothic" w:hAnsi="Century Gothic"/>
          <w:sz w:val="20"/>
          <w:szCs w:val="20"/>
        </w:rPr>
        <w:t>e</w:t>
      </w:r>
      <w:r w:rsidRPr="004C4727">
        <w:rPr>
          <w:rFonts w:ascii="Century Gothic" w:hAnsi="Century Gothic"/>
          <w:sz w:val="20"/>
          <w:szCs w:val="20"/>
        </w:rPr>
        <w:t xml:space="preserve">nt amongst young people. </w:t>
      </w:r>
      <w:r w:rsidR="00AF53E5" w:rsidRPr="004C4727">
        <w:rPr>
          <w:rFonts w:ascii="Century Gothic" w:hAnsi="Century Gothic"/>
          <w:sz w:val="20"/>
          <w:szCs w:val="20"/>
        </w:rPr>
        <w:t>The Victorian Youth Alcohol and Drugs Survey measured the use of</w:t>
      </w:r>
      <w:r w:rsidRPr="004C4727">
        <w:rPr>
          <w:rFonts w:ascii="Century Gothic" w:hAnsi="Century Gothic"/>
          <w:sz w:val="20"/>
          <w:szCs w:val="20"/>
        </w:rPr>
        <w:t xml:space="preserve"> </w:t>
      </w:r>
      <w:r w:rsidR="00AF53E5" w:rsidRPr="004C4727">
        <w:rPr>
          <w:rFonts w:ascii="Century Gothic" w:hAnsi="Century Gothic"/>
          <w:sz w:val="20"/>
          <w:szCs w:val="20"/>
        </w:rPr>
        <w:t xml:space="preserve">alcohol and illicit drugs by young people </w:t>
      </w:r>
      <w:r w:rsidR="00B479C6" w:rsidRPr="004C4727">
        <w:rPr>
          <w:rFonts w:ascii="Century Gothic" w:hAnsi="Century Gothic"/>
          <w:sz w:val="20"/>
          <w:szCs w:val="20"/>
        </w:rPr>
        <w:t xml:space="preserve">aged </w:t>
      </w:r>
      <w:r w:rsidR="00AF53E5" w:rsidRPr="004C4727">
        <w:rPr>
          <w:rFonts w:ascii="Century Gothic" w:hAnsi="Century Gothic"/>
          <w:sz w:val="20"/>
          <w:szCs w:val="20"/>
        </w:rPr>
        <w:t>16–24 in Victoria.</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42% of young people reported engaging in high-level drinking (i.e. 20 or more standard drinks on at least one day) in the past year</w:t>
      </w:r>
      <w:r w:rsidR="00C627FE">
        <w:rPr>
          <w:rFonts w:ascii="Century Gothic" w:hAnsi="Century Gothic"/>
          <w:sz w:val="20"/>
          <w:szCs w:val="20"/>
        </w:rPr>
        <w:t>.</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52 per cent of young people reported that, during a 12-month period, there was at least one instance of drinking until they couldn’t remember what happened.</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Young people who regularly consume 20 or more standard drinks in one day were found to be significantly more likely than others to engage in other risky/anti-social behaviours.</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Use of alcohol peaked at around 18–21 years of age.</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Reported use of cannabis was 38.4 per cent, ecstasy was 15 per cent, amphetamines was 11.5 per cent and cocaine was 6 per cent.</w:t>
      </w:r>
    </w:p>
    <w:p w:rsidR="00265FF7" w:rsidRPr="00265FF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The main reasons for first trying illicit drugs w</w:t>
      </w:r>
      <w:r w:rsidR="00C627FE">
        <w:rPr>
          <w:rFonts w:ascii="Century Gothic" w:hAnsi="Century Gothic"/>
          <w:sz w:val="20"/>
          <w:szCs w:val="20"/>
        </w:rPr>
        <w:t>ere</w:t>
      </w:r>
      <w:r w:rsidRPr="00265FF7">
        <w:rPr>
          <w:rFonts w:ascii="Century Gothic" w:hAnsi="Century Gothic"/>
          <w:sz w:val="20"/>
          <w:szCs w:val="20"/>
        </w:rPr>
        <w:t xml:space="preserve"> curiosity (57%) and peer pressure (52%)</w:t>
      </w:r>
    </w:p>
    <w:p w:rsidR="00F857CC" w:rsidRPr="004C4727" w:rsidRDefault="00265FF7" w:rsidP="00265FF7">
      <w:pPr>
        <w:numPr>
          <w:ilvl w:val="0"/>
          <w:numId w:val="28"/>
        </w:numPr>
        <w:spacing w:after="160" w:line="288" w:lineRule="auto"/>
        <w:rPr>
          <w:rFonts w:ascii="Century Gothic" w:hAnsi="Century Gothic"/>
          <w:sz w:val="20"/>
          <w:szCs w:val="20"/>
        </w:rPr>
      </w:pPr>
      <w:r w:rsidRPr="00265FF7">
        <w:rPr>
          <w:rFonts w:ascii="Century Gothic" w:hAnsi="Century Gothic"/>
          <w:sz w:val="20"/>
          <w:szCs w:val="20"/>
        </w:rPr>
        <w:t>Use of illicit drug peaked at around 22-24 years of age.</w:t>
      </w:r>
      <w:r w:rsidR="00AF53E5" w:rsidRPr="004C4727">
        <w:rPr>
          <w:rFonts w:ascii="Century Gothic" w:hAnsi="Century Gothic"/>
          <w:sz w:val="20"/>
          <w:szCs w:val="20"/>
          <w:vertAlign w:val="superscript"/>
        </w:rPr>
        <w:footnoteReference w:id="1"/>
      </w:r>
    </w:p>
    <w:p w:rsidR="00F857CC" w:rsidRPr="004C4727" w:rsidRDefault="00F857CC" w:rsidP="004C4727">
      <w:pPr>
        <w:spacing w:after="160" w:line="288" w:lineRule="auto"/>
        <w:rPr>
          <w:rFonts w:ascii="Century Gothic" w:hAnsi="Century Gothic"/>
          <w:b/>
          <w:sz w:val="22"/>
          <w:szCs w:val="22"/>
        </w:rPr>
      </w:pPr>
      <w:r w:rsidRPr="004C4727">
        <w:rPr>
          <w:rFonts w:ascii="Century Gothic" w:hAnsi="Century Gothic"/>
          <w:b/>
          <w:sz w:val="22"/>
          <w:szCs w:val="22"/>
        </w:rPr>
        <w:t>Why young people use drugs</w:t>
      </w:r>
    </w:p>
    <w:p w:rsidR="00F857CC" w:rsidRPr="004C4727" w:rsidRDefault="00F857CC" w:rsidP="004C4727">
      <w:pPr>
        <w:spacing w:after="160" w:line="288" w:lineRule="auto"/>
        <w:rPr>
          <w:rFonts w:ascii="Century Gothic" w:hAnsi="Century Gothic"/>
          <w:sz w:val="20"/>
          <w:szCs w:val="20"/>
        </w:rPr>
      </w:pPr>
      <w:r w:rsidRPr="004C4727">
        <w:rPr>
          <w:rFonts w:ascii="Century Gothic" w:hAnsi="Century Gothic"/>
          <w:sz w:val="20"/>
          <w:szCs w:val="20"/>
        </w:rPr>
        <w:t>Young people use psychoactive drugs for much the</w:t>
      </w:r>
      <w:r w:rsidR="00AA6515" w:rsidRPr="004C4727">
        <w:rPr>
          <w:rFonts w:ascii="Century Gothic" w:hAnsi="Century Gothic"/>
          <w:sz w:val="20"/>
          <w:szCs w:val="20"/>
        </w:rPr>
        <w:t xml:space="preserve"> same reasons </w:t>
      </w:r>
      <w:r w:rsidRPr="004C4727">
        <w:rPr>
          <w:rFonts w:ascii="Century Gothic" w:hAnsi="Century Gothic"/>
          <w:sz w:val="20"/>
          <w:szCs w:val="20"/>
        </w:rPr>
        <w:t xml:space="preserve">adults do. </w:t>
      </w:r>
    </w:p>
    <w:p w:rsidR="00D85AE7" w:rsidRPr="004C4727" w:rsidRDefault="00F857CC" w:rsidP="004C4727">
      <w:pPr>
        <w:spacing w:after="160" w:line="288" w:lineRule="auto"/>
        <w:rPr>
          <w:rFonts w:ascii="Century Gothic" w:hAnsi="Century Gothic"/>
          <w:sz w:val="20"/>
          <w:szCs w:val="20"/>
        </w:rPr>
      </w:pPr>
      <w:r w:rsidRPr="004C4727">
        <w:rPr>
          <w:rFonts w:ascii="Century Gothic" w:hAnsi="Century Gothic"/>
          <w:sz w:val="20"/>
          <w:szCs w:val="20"/>
        </w:rPr>
        <w:t xml:space="preserve">The main reason people use drugs is the perceived beneficial effects: the drug will make them feel good, or feel better than before </w:t>
      </w:r>
      <w:r w:rsidR="00B479C6" w:rsidRPr="004C4727">
        <w:rPr>
          <w:rFonts w:ascii="Century Gothic" w:hAnsi="Century Gothic"/>
          <w:sz w:val="20"/>
          <w:szCs w:val="20"/>
        </w:rPr>
        <w:t xml:space="preserve">they took </w:t>
      </w:r>
      <w:r w:rsidRPr="004C4727">
        <w:rPr>
          <w:rFonts w:ascii="Century Gothic" w:hAnsi="Century Gothic"/>
          <w:sz w:val="20"/>
          <w:szCs w:val="20"/>
        </w:rPr>
        <w:t>it.</w:t>
      </w:r>
      <w:r w:rsidR="00D85AE7" w:rsidRPr="004C4727">
        <w:rPr>
          <w:rFonts w:ascii="Century Gothic" w:hAnsi="Century Gothic"/>
          <w:sz w:val="20"/>
          <w:szCs w:val="20"/>
        </w:rPr>
        <w:t xml:space="preserve"> </w:t>
      </w:r>
    </w:p>
    <w:p w:rsidR="00F857CC" w:rsidRPr="004C4727" w:rsidRDefault="00D85AE7" w:rsidP="004C4727">
      <w:pPr>
        <w:spacing w:after="160" w:line="288" w:lineRule="auto"/>
        <w:rPr>
          <w:rFonts w:ascii="Century Gothic" w:hAnsi="Century Gothic"/>
          <w:sz w:val="20"/>
          <w:szCs w:val="20"/>
        </w:rPr>
      </w:pPr>
      <w:r w:rsidRPr="004C4727">
        <w:rPr>
          <w:rFonts w:ascii="Century Gothic" w:hAnsi="Century Gothic"/>
          <w:sz w:val="20"/>
          <w:szCs w:val="20"/>
        </w:rPr>
        <w:t>Th</w:t>
      </w:r>
      <w:r w:rsidR="00F857CC" w:rsidRPr="004C4727">
        <w:rPr>
          <w:rFonts w:ascii="Century Gothic" w:hAnsi="Century Gothic"/>
          <w:sz w:val="20"/>
          <w:szCs w:val="20"/>
        </w:rPr>
        <w:t>e most common reasons young people use drugs are:</w:t>
      </w:r>
    </w:p>
    <w:tbl>
      <w:tblPr>
        <w:tblW w:w="9792" w:type="dxa"/>
        <w:tblInd w:w="-432" w:type="dxa"/>
        <w:tblLook w:val="01E0"/>
      </w:tblPr>
      <w:tblGrid>
        <w:gridCol w:w="4680"/>
        <w:gridCol w:w="5112"/>
      </w:tblGrid>
      <w:tr w:rsidR="00D85AE7">
        <w:tc>
          <w:tcPr>
            <w:tcW w:w="4680" w:type="dxa"/>
          </w:tcPr>
          <w:p w:rsidR="00D85AE7" w:rsidRPr="00AA6515" w:rsidRDefault="00D85AE7" w:rsidP="00143271">
            <w:pPr>
              <w:pStyle w:val="handoutbulletlist"/>
              <w:widowControl w:val="0"/>
              <w:overflowPunct w:val="0"/>
              <w:adjustRightInd w:val="0"/>
              <w:spacing w:after="100"/>
              <w:ind w:left="896" w:hanging="357"/>
            </w:pPr>
            <w:r w:rsidRPr="00AA6515">
              <w:t>curiosity</w:t>
            </w:r>
          </w:p>
          <w:p w:rsidR="00D85AE7" w:rsidRPr="00AA6515" w:rsidRDefault="00D85AE7" w:rsidP="00143271">
            <w:pPr>
              <w:pStyle w:val="handoutbulletlist"/>
              <w:widowControl w:val="0"/>
              <w:overflowPunct w:val="0"/>
              <w:adjustRightInd w:val="0"/>
              <w:spacing w:after="100"/>
              <w:ind w:left="896" w:hanging="357"/>
            </w:pPr>
            <w:r w:rsidRPr="00AA6515">
              <w:t>altering, or escaping from, reality</w:t>
            </w:r>
          </w:p>
          <w:p w:rsidR="00D85AE7" w:rsidRPr="00AA6515" w:rsidRDefault="00D85AE7" w:rsidP="00143271">
            <w:pPr>
              <w:pStyle w:val="handoutbulletlist"/>
              <w:widowControl w:val="0"/>
              <w:overflowPunct w:val="0"/>
              <w:adjustRightInd w:val="0"/>
              <w:spacing w:after="100"/>
              <w:ind w:left="896" w:hanging="357"/>
            </w:pPr>
            <w:r w:rsidRPr="00AA6515">
              <w:t>as an escape from life’s stresses</w:t>
            </w:r>
          </w:p>
          <w:p w:rsidR="00D85AE7" w:rsidRPr="00AA6515" w:rsidRDefault="00D85AE7" w:rsidP="00143271">
            <w:pPr>
              <w:pStyle w:val="handoutbulletlist"/>
              <w:widowControl w:val="0"/>
              <w:overflowPunct w:val="0"/>
              <w:adjustRightInd w:val="0"/>
              <w:spacing w:after="100"/>
              <w:ind w:left="896" w:hanging="357"/>
            </w:pPr>
            <w:r w:rsidRPr="00AA6515">
              <w:t>as a rite of passage</w:t>
            </w:r>
          </w:p>
          <w:p w:rsidR="00D85AE7" w:rsidRPr="00143271" w:rsidRDefault="00D85AE7" w:rsidP="00143271">
            <w:pPr>
              <w:pStyle w:val="handoutbulletlist"/>
              <w:widowControl w:val="0"/>
              <w:overflowPunct w:val="0"/>
              <w:adjustRightInd w:val="0"/>
              <w:spacing w:after="100"/>
              <w:ind w:left="896" w:hanging="357"/>
              <w:rPr>
                <w:szCs w:val="20"/>
              </w:rPr>
            </w:pPr>
            <w:r w:rsidRPr="00AA6515">
              <w:t>dependence</w:t>
            </w:r>
          </w:p>
        </w:tc>
        <w:tc>
          <w:tcPr>
            <w:tcW w:w="5112" w:type="dxa"/>
          </w:tcPr>
          <w:p w:rsidR="00D85AE7" w:rsidRPr="00AA6515" w:rsidRDefault="00D85AE7" w:rsidP="00143271">
            <w:pPr>
              <w:pStyle w:val="handoutbulletlist"/>
              <w:widowControl w:val="0"/>
              <w:overflowPunct w:val="0"/>
              <w:adjustRightInd w:val="0"/>
              <w:spacing w:after="100"/>
              <w:ind w:left="896" w:hanging="357"/>
            </w:pPr>
            <w:r>
              <w:t>it makes them feel good; it’s fun</w:t>
            </w:r>
          </w:p>
          <w:p w:rsidR="00D85AE7" w:rsidRPr="00AA6515" w:rsidRDefault="00D85AE7" w:rsidP="00143271">
            <w:pPr>
              <w:pStyle w:val="handoutbulletlist"/>
              <w:widowControl w:val="0"/>
              <w:overflowPunct w:val="0"/>
              <w:adjustRightInd w:val="0"/>
              <w:spacing w:after="100"/>
              <w:ind w:left="896" w:hanging="357"/>
            </w:pPr>
            <w:r w:rsidRPr="00AA6515">
              <w:t>social introjection – to be part of the group</w:t>
            </w:r>
          </w:p>
          <w:p w:rsidR="00D85AE7" w:rsidRDefault="00D85AE7" w:rsidP="00143271">
            <w:pPr>
              <w:pStyle w:val="handoutbulletlist"/>
              <w:widowControl w:val="0"/>
              <w:overflowPunct w:val="0"/>
              <w:adjustRightInd w:val="0"/>
              <w:spacing w:after="100"/>
              <w:ind w:left="896" w:hanging="357"/>
            </w:pPr>
            <w:proofErr w:type="gramStart"/>
            <w:r w:rsidRPr="00AA6515">
              <w:t>as</w:t>
            </w:r>
            <w:proofErr w:type="gramEnd"/>
            <w:r w:rsidRPr="00AA6515">
              <w:t xml:space="preserve"> a way of saying they’re ready or want to enter the adult world</w:t>
            </w:r>
            <w:r w:rsidR="0077556F">
              <w:t>.</w:t>
            </w:r>
          </w:p>
        </w:tc>
      </w:tr>
    </w:tbl>
    <w:p w:rsidR="00FF7C41" w:rsidRDefault="00FF7C41" w:rsidP="00D85AE7">
      <w:pPr>
        <w:pStyle w:val="handoutsecondpara"/>
        <w:ind w:firstLine="0"/>
      </w:pPr>
    </w:p>
    <w:p w:rsidR="00D85AE7" w:rsidRPr="00AA6515" w:rsidRDefault="00FF7C41" w:rsidP="00D85AE7">
      <w:pPr>
        <w:pStyle w:val="handoutsecondpara"/>
        <w:ind w:firstLine="0"/>
      </w:pPr>
      <w:r>
        <w:br w:type="page"/>
      </w:r>
    </w:p>
    <w:p w:rsidR="000A7918" w:rsidRPr="00AA6515" w:rsidRDefault="000A7918" w:rsidP="00D85AE7">
      <w:pPr>
        <w:pStyle w:val="contentsbullets"/>
        <w:numPr>
          <w:ilvl w:val="0"/>
          <w:numId w:val="0"/>
        </w:numPr>
        <w:ind w:left="717" w:hanging="360"/>
        <w:jc w:val="right"/>
        <w:rPr>
          <w:sz w:val="52"/>
          <w:szCs w:val="52"/>
        </w:rPr>
      </w:pPr>
      <w:r w:rsidRPr="00AA6515">
        <w:rPr>
          <w:sz w:val="52"/>
          <w:szCs w:val="52"/>
        </w:rPr>
        <w:t>HANDOUT 11.2</w:t>
      </w:r>
    </w:p>
    <w:p w:rsidR="000A7918" w:rsidRPr="00AA6515" w:rsidRDefault="000A7918" w:rsidP="000A7918">
      <w:pPr>
        <w:pStyle w:val="Title"/>
        <w:tabs>
          <w:tab w:val="left" w:leader="dot" w:pos="8222"/>
        </w:tabs>
        <w:spacing w:after="60"/>
        <w:jc w:val="right"/>
        <w:rPr>
          <w:rFonts w:ascii="Century Gothic" w:hAnsi="Century Gothic" w:cs="Lucida Sans"/>
          <w:b w:val="0"/>
          <w:bCs w:val="0"/>
          <w:sz w:val="52"/>
          <w:szCs w:val="52"/>
          <w:lang w:val="en-AU"/>
        </w:rPr>
      </w:pPr>
      <w:r w:rsidRPr="00AA6515">
        <w:rPr>
          <w:rFonts w:ascii="Century Gothic" w:hAnsi="Century Gothic" w:cs="Lucida Sans"/>
          <w:b w:val="0"/>
          <w:bCs w:val="0"/>
          <w:sz w:val="52"/>
          <w:szCs w:val="52"/>
          <w:lang w:val="en-AU"/>
        </w:rPr>
        <w:t>Drug cl</w:t>
      </w:r>
      <w:r w:rsidR="004540D4" w:rsidRPr="00AA6515">
        <w:rPr>
          <w:rFonts w:ascii="Century Gothic" w:hAnsi="Century Gothic" w:cs="Lucida Sans"/>
          <w:b w:val="0"/>
          <w:bCs w:val="0"/>
          <w:sz w:val="52"/>
          <w:szCs w:val="52"/>
          <w:lang w:val="en-AU"/>
        </w:rPr>
        <w:t>assification</w:t>
      </w:r>
    </w:p>
    <w:p w:rsidR="000A7918" w:rsidRPr="00AA6515" w:rsidRDefault="000A7918" w:rsidP="000A7918">
      <w:pPr>
        <w:pStyle w:val="Title"/>
        <w:tabs>
          <w:tab w:val="left" w:leader="dot" w:pos="8222"/>
        </w:tabs>
        <w:spacing w:after="60"/>
        <w:jc w:val="right"/>
        <w:rPr>
          <w:rFonts w:ascii="Century Gothic" w:hAnsi="Century Gothic" w:cs="Lucida Sans"/>
          <w:b w:val="0"/>
          <w:bCs w:val="0"/>
          <w:sz w:val="22"/>
          <w:szCs w:val="22"/>
          <w:lang w:val="en-AU"/>
        </w:rPr>
      </w:pPr>
    </w:p>
    <w:p w:rsidR="00F857CC" w:rsidRPr="00F57284" w:rsidRDefault="00F857CC" w:rsidP="00F57284">
      <w:pPr>
        <w:spacing w:after="160" w:line="288" w:lineRule="auto"/>
        <w:rPr>
          <w:rFonts w:ascii="Century Gothic" w:hAnsi="Century Gothic"/>
          <w:sz w:val="20"/>
          <w:szCs w:val="20"/>
        </w:rPr>
      </w:pPr>
      <w:r w:rsidRPr="00F57284">
        <w:rPr>
          <w:rFonts w:ascii="Century Gothic" w:hAnsi="Century Gothic"/>
          <w:sz w:val="20"/>
          <w:szCs w:val="20"/>
        </w:rPr>
        <w:t>Under Australian state and federal drug policy we classify psychoactive drugs using a ‘value-free’ approach that describes them by their scientific properti</w:t>
      </w:r>
      <w:r w:rsidR="00D85AE7" w:rsidRPr="00F57284">
        <w:rPr>
          <w:rFonts w:ascii="Century Gothic" w:hAnsi="Century Gothic"/>
          <w:sz w:val="20"/>
          <w:szCs w:val="20"/>
        </w:rPr>
        <w:t>es and the effects they have.</w:t>
      </w:r>
    </w:p>
    <w:p w:rsidR="00F857CC" w:rsidRPr="00F57284" w:rsidRDefault="00F857CC" w:rsidP="00F57284">
      <w:pPr>
        <w:numPr>
          <w:ilvl w:val="0"/>
          <w:numId w:val="30"/>
        </w:numPr>
        <w:spacing w:after="60" w:line="288" w:lineRule="auto"/>
        <w:rPr>
          <w:rFonts w:ascii="Century Gothic" w:hAnsi="Century Gothic"/>
          <w:sz w:val="20"/>
          <w:szCs w:val="20"/>
        </w:rPr>
      </w:pPr>
      <w:r w:rsidRPr="00F57284">
        <w:rPr>
          <w:rFonts w:ascii="Century Gothic" w:hAnsi="Century Gothic"/>
          <w:b/>
          <w:sz w:val="20"/>
          <w:szCs w:val="20"/>
        </w:rPr>
        <w:t xml:space="preserve">Stimulants </w:t>
      </w:r>
      <w:r w:rsidRPr="00F57284">
        <w:rPr>
          <w:rFonts w:ascii="Century Gothic" w:hAnsi="Century Gothic"/>
          <w:sz w:val="20"/>
          <w:szCs w:val="20"/>
        </w:rPr>
        <w:t>speed up the functioning of the central nervous system (CNS).</w:t>
      </w:r>
    </w:p>
    <w:p w:rsidR="00F857CC" w:rsidRPr="00F57284" w:rsidRDefault="00F857CC" w:rsidP="00F57284">
      <w:pPr>
        <w:numPr>
          <w:ilvl w:val="0"/>
          <w:numId w:val="30"/>
        </w:numPr>
        <w:spacing w:after="60" w:line="288" w:lineRule="auto"/>
        <w:rPr>
          <w:rFonts w:ascii="Century Gothic" w:hAnsi="Century Gothic"/>
          <w:sz w:val="20"/>
          <w:szCs w:val="20"/>
        </w:rPr>
      </w:pPr>
      <w:r w:rsidRPr="00F57284">
        <w:rPr>
          <w:rFonts w:ascii="Century Gothic" w:hAnsi="Century Gothic"/>
          <w:b/>
          <w:sz w:val="20"/>
          <w:szCs w:val="20"/>
        </w:rPr>
        <w:t>Depressants</w:t>
      </w:r>
      <w:r w:rsidRPr="00F57284">
        <w:rPr>
          <w:rFonts w:ascii="Century Gothic" w:hAnsi="Century Gothic"/>
          <w:sz w:val="20"/>
          <w:szCs w:val="20"/>
        </w:rPr>
        <w:t xml:space="preserve"> slow down the functioning of the CNS.</w:t>
      </w:r>
    </w:p>
    <w:p w:rsidR="00F857CC" w:rsidRPr="00F57284" w:rsidRDefault="00F857CC" w:rsidP="00F57284">
      <w:pPr>
        <w:numPr>
          <w:ilvl w:val="0"/>
          <w:numId w:val="30"/>
        </w:numPr>
        <w:spacing w:after="160" w:line="288" w:lineRule="auto"/>
        <w:rPr>
          <w:rFonts w:ascii="Century Gothic" w:hAnsi="Century Gothic"/>
          <w:sz w:val="20"/>
          <w:szCs w:val="20"/>
        </w:rPr>
      </w:pPr>
      <w:r w:rsidRPr="00F57284">
        <w:rPr>
          <w:rFonts w:ascii="Century Gothic" w:hAnsi="Century Gothic"/>
          <w:b/>
          <w:sz w:val="20"/>
          <w:szCs w:val="20"/>
        </w:rPr>
        <w:t>Hallucinogens</w:t>
      </w:r>
      <w:r w:rsidRPr="00F57284">
        <w:rPr>
          <w:rFonts w:ascii="Century Gothic" w:hAnsi="Century Gothic"/>
          <w:sz w:val="20"/>
          <w:szCs w:val="20"/>
        </w:rPr>
        <w:t xml:space="preserve"> distort the functioning of the CNS.</w:t>
      </w:r>
      <w:r w:rsidR="004540D4" w:rsidRPr="00F57284">
        <w:rPr>
          <w:rFonts w:ascii="Century Gothic" w:hAnsi="Century Gothic"/>
          <w:sz w:val="20"/>
          <w:szCs w:val="20"/>
          <w:vertAlign w:val="superscript"/>
        </w:rPr>
        <w:footnoteReference w:id="2"/>
      </w:r>
    </w:p>
    <w:p w:rsidR="004540D4" w:rsidRPr="00F57284" w:rsidRDefault="00F857CC" w:rsidP="00F57284">
      <w:pPr>
        <w:spacing w:after="160" w:line="288" w:lineRule="auto"/>
        <w:rPr>
          <w:rFonts w:ascii="Century Gothic" w:hAnsi="Century Gothic"/>
          <w:sz w:val="20"/>
          <w:szCs w:val="20"/>
        </w:rPr>
      </w:pPr>
      <w:r w:rsidRPr="00F57284">
        <w:rPr>
          <w:rFonts w:ascii="Century Gothic" w:hAnsi="Century Gothic"/>
          <w:sz w:val="20"/>
          <w:szCs w:val="20"/>
        </w:rPr>
        <w:t xml:space="preserve">We hear about drugs almost every day, but do we really understand what they are and how they can affect users? </w:t>
      </w:r>
    </w:p>
    <w:p w:rsidR="000A7918" w:rsidRPr="00F57284" w:rsidRDefault="000A7918" w:rsidP="00F57284">
      <w:pPr>
        <w:spacing w:after="160" w:line="288" w:lineRule="auto"/>
        <w:rPr>
          <w:rFonts w:ascii="Century Gothic" w:hAnsi="Century Gothic"/>
          <w:sz w:val="20"/>
          <w:szCs w:val="20"/>
        </w:rPr>
      </w:pPr>
      <w:r w:rsidRPr="00F57284">
        <w:rPr>
          <w:rFonts w:ascii="Century Gothic" w:hAnsi="Century Gothic"/>
          <w:sz w:val="20"/>
          <w:szCs w:val="20"/>
        </w:rPr>
        <w:t>Classify the following list of drugs as depressants, stimulants or hallucinogens</w:t>
      </w:r>
      <w:r w:rsidR="00F857CC" w:rsidRPr="00F57284">
        <w:rPr>
          <w:rFonts w:ascii="Century Gothic" w:hAnsi="Century Gothic"/>
          <w:sz w:val="20"/>
          <w:szCs w:val="20"/>
        </w:rPr>
        <w:t>. Some drugs may fall under more than one category</w:t>
      </w:r>
      <w:r w:rsidRPr="00F57284">
        <w:rPr>
          <w:rFonts w:ascii="Century Gothic" w:hAnsi="Century Gothic"/>
          <w:sz w:val="20"/>
          <w:szCs w:val="20"/>
        </w:rPr>
        <w:t>.</w:t>
      </w:r>
      <w:r w:rsidR="003F7206" w:rsidRPr="00F57284">
        <w:rPr>
          <w:rFonts w:ascii="Century Gothic" w:hAnsi="Century Gothic"/>
          <w:sz w:val="20"/>
          <w:szCs w:val="20"/>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8"/>
        <w:gridCol w:w="1506"/>
        <w:gridCol w:w="1565"/>
        <w:gridCol w:w="1697"/>
      </w:tblGrid>
      <w:tr w:rsidR="000A7918" w:rsidRPr="00FF7C41">
        <w:tc>
          <w:tcPr>
            <w:tcW w:w="3368" w:type="dxa"/>
            <w:shd w:val="clear" w:color="auto" w:fill="99CCFF"/>
          </w:tcPr>
          <w:p w:rsidR="000A7918" w:rsidRPr="00FF7C41" w:rsidRDefault="00F857CC" w:rsidP="006C3FA9">
            <w:pPr>
              <w:pStyle w:val="Default"/>
              <w:widowControl w:val="0"/>
              <w:overflowPunct w:val="0"/>
              <w:spacing w:after="60" w:line="288" w:lineRule="auto"/>
              <w:rPr>
                <w:rFonts w:ascii="Century Gothic" w:hAnsi="Century Gothic"/>
                <w:b/>
                <w:color w:val="auto"/>
                <w:sz w:val="20"/>
                <w:szCs w:val="20"/>
                <w:lang w:val="en-AU"/>
              </w:rPr>
            </w:pPr>
            <w:r w:rsidRPr="00FF7C41">
              <w:rPr>
                <w:rFonts w:ascii="Century Gothic" w:hAnsi="Century Gothic"/>
                <w:color w:val="auto"/>
                <w:sz w:val="20"/>
                <w:szCs w:val="20"/>
                <w:lang w:val="en-AU"/>
              </w:rPr>
              <w:t xml:space="preserve"> </w:t>
            </w:r>
            <w:r w:rsidR="000A7918" w:rsidRPr="00FF7C41">
              <w:rPr>
                <w:rFonts w:ascii="Century Gothic" w:hAnsi="Century Gothic"/>
                <w:b/>
                <w:color w:val="auto"/>
                <w:sz w:val="20"/>
                <w:szCs w:val="20"/>
                <w:lang w:val="en-AU"/>
              </w:rPr>
              <w:t>Drug</w:t>
            </w:r>
          </w:p>
        </w:tc>
        <w:tc>
          <w:tcPr>
            <w:tcW w:w="1506" w:type="dxa"/>
            <w:shd w:val="clear" w:color="auto" w:fill="99CCFF"/>
          </w:tcPr>
          <w:p w:rsidR="000A7918" w:rsidRPr="00FF7C41" w:rsidRDefault="000A7918" w:rsidP="006C3FA9">
            <w:pPr>
              <w:pStyle w:val="Default"/>
              <w:widowControl w:val="0"/>
              <w:overflowPunct w:val="0"/>
              <w:spacing w:after="60" w:line="288" w:lineRule="auto"/>
              <w:rPr>
                <w:rFonts w:ascii="Century Gothic" w:hAnsi="Century Gothic"/>
                <w:b/>
                <w:color w:val="auto"/>
                <w:sz w:val="20"/>
                <w:szCs w:val="20"/>
                <w:lang w:val="en-AU"/>
              </w:rPr>
            </w:pPr>
            <w:r w:rsidRPr="00FF7C41">
              <w:rPr>
                <w:rFonts w:ascii="Century Gothic" w:hAnsi="Century Gothic" w:cs="Lucida Sans"/>
                <w:b/>
                <w:sz w:val="20"/>
                <w:szCs w:val="20"/>
                <w:lang w:val="en-AU"/>
              </w:rPr>
              <w:t>Depressant</w:t>
            </w:r>
          </w:p>
        </w:tc>
        <w:tc>
          <w:tcPr>
            <w:tcW w:w="1565" w:type="dxa"/>
            <w:shd w:val="clear" w:color="auto" w:fill="99CCFF"/>
          </w:tcPr>
          <w:p w:rsidR="000A7918" w:rsidRPr="00FF7C41" w:rsidRDefault="000A7918" w:rsidP="006C3FA9">
            <w:pPr>
              <w:pStyle w:val="Default"/>
              <w:widowControl w:val="0"/>
              <w:overflowPunct w:val="0"/>
              <w:spacing w:after="60" w:line="288" w:lineRule="auto"/>
              <w:rPr>
                <w:rFonts w:ascii="Century Gothic" w:hAnsi="Century Gothic"/>
                <w:b/>
                <w:color w:val="auto"/>
                <w:sz w:val="20"/>
                <w:szCs w:val="20"/>
                <w:lang w:val="en-AU"/>
              </w:rPr>
            </w:pPr>
            <w:r w:rsidRPr="00FF7C41">
              <w:rPr>
                <w:rFonts w:ascii="Century Gothic" w:hAnsi="Century Gothic" w:cs="Lucida Sans"/>
                <w:b/>
                <w:sz w:val="20"/>
                <w:szCs w:val="20"/>
                <w:lang w:val="en-AU"/>
              </w:rPr>
              <w:t>Stimulant</w:t>
            </w:r>
          </w:p>
        </w:tc>
        <w:tc>
          <w:tcPr>
            <w:tcW w:w="1697" w:type="dxa"/>
            <w:shd w:val="clear" w:color="auto" w:fill="99CCFF"/>
          </w:tcPr>
          <w:p w:rsidR="000A7918" w:rsidRPr="00FF7C41" w:rsidRDefault="000A7918" w:rsidP="006C3FA9">
            <w:pPr>
              <w:pStyle w:val="Default"/>
              <w:widowControl w:val="0"/>
              <w:overflowPunct w:val="0"/>
              <w:spacing w:after="60" w:line="288" w:lineRule="auto"/>
              <w:rPr>
                <w:rFonts w:ascii="Century Gothic" w:hAnsi="Century Gothic"/>
                <w:b/>
                <w:color w:val="auto"/>
                <w:sz w:val="20"/>
                <w:szCs w:val="20"/>
                <w:lang w:val="en-AU"/>
              </w:rPr>
            </w:pPr>
            <w:r w:rsidRPr="00FF7C41">
              <w:rPr>
                <w:rFonts w:ascii="Century Gothic" w:hAnsi="Century Gothic" w:cs="Lucida Sans"/>
                <w:b/>
                <w:sz w:val="20"/>
                <w:szCs w:val="20"/>
                <w:lang w:val="en-AU"/>
              </w:rPr>
              <w:t>Hallucinogen</w:t>
            </w: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Coffee </w:t>
            </w:r>
            <w:r w:rsidRPr="00FF7C41">
              <w:rPr>
                <w:rFonts w:ascii="Century Gothic" w:hAnsi="Century Gothic"/>
                <w:color w:val="auto"/>
                <w:sz w:val="20"/>
                <w:szCs w:val="20"/>
                <w:lang w:val="en-AU"/>
              </w:rPr>
              <w:tab/>
            </w:r>
          </w:p>
        </w:tc>
        <w:tc>
          <w:tcPr>
            <w:tcW w:w="1506"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Alcohol </w:t>
            </w:r>
            <w:r w:rsidRPr="00FF7C41">
              <w:rPr>
                <w:rFonts w:ascii="Century Gothic" w:hAnsi="Century Gothic"/>
                <w:color w:val="auto"/>
                <w:sz w:val="20"/>
                <w:szCs w:val="20"/>
                <w:lang w:val="en-AU"/>
              </w:rPr>
              <w:tab/>
            </w:r>
          </w:p>
        </w:tc>
        <w:tc>
          <w:tcPr>
            <w:tcW w:w="1506"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Cannabis </w:t>
            </w:r>
            <w:r w:rsidRPr="00FF7C41">
              <w:rPr>
                <w:rFonts w:ascii="Century Gothic" w:hAnsi="Century Gothic"/>
                <w:color w:val="auto"/>
                <w:sz w:val="20"/>
                <w:szCs w:val="20"/>
                <w:lang w:val="en-AU"/>
              </w:rPr>
              <w:tab/>
            </w:r>
          </w:p>
        </w:tc>
        <w:tc>
          <w:tcPr>
            <w:tcW w:w="1506"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Amphetamines</w:t>
            </w:r>
          </w:p>
        </w:tc>
        <w:tc>
          <w:tcPr>
            <w:tcW w:w="1506"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Amphetamine analogues </w:t>
            </w:r>
            <w:r w:rsidRPr="00FF7C41">
              <w:rPr>
                <w:rFonts w:ascii="Century Gothic" w:hAnsi="Century Gothic"/>
                <w:color w:val="auto"/>
                <w:sz w:val="20"/>
                <w:szCs w:val="20"/>
                <w:lang w:val="en-AU"/>
              </w:rPr>
              <w:tab/>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Ecstasy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Heroin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F857CC" w:rsidRPr="00FF7C41">
        <w:tc>
          <w:tcPr>
            <w:tcW w:w="3368" w:type="dxa"/>
          </w:tcPr>
          <w:p w:rsidR="00F857CC" w:rsidRPr="00FF7C41" w:rsidRDefault="00F857CC"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Morphine</w:t>
            </w:r>
          </w:p>
        </w:tc>
        <w:tc>
          <w:tcPr>
            <w:tcW w:w="1506"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LSD/acid </w:t>
            </w:r>
          </w:p>
        </w:tc>
        <w:tc>
          <w:tcPr>
            <w:tcW w:w="1506"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Cocaine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Benzodiazepines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Inhalants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Chocolate</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Ketamine (Special K)</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Grievous Bodily Harm (GHB)</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0A7918" w:rsidRPr="00FF7C41">
        <w:tc>
          <w:tcPr>
            <w:tcW w:w="3368" w:type="dxa"/>
          </w:tcPr>
          <w:p w:rsidR="000A7918" w:rsidRPr="00FF7C41" w:rsidRDefault="000A7918"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 xml:space="preserve">Energy drinks </w:t>
            </w:r>
          </w:p>
        </w:tc>
        <w:tc>
          <w:tcPr>
            <w:tcW w:w="1506"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0A7918" w:rsidRPr="00FF7C41" w:rsidRDefault="000A7918" w:rsidP="006C3FA9">
            <w:pPr>
              <w:pStyle w:val="Default"/>
              <w:widowControl w:val="0"/>
              <w:overflowPunct w:val="0"/>
              <w:spacing w:after="60" w:line="288" w:lineRule="auto"/>
              <w:ind w:left="360"/>
              <w:rPr>
                <w:rFonts w:ascii="Century Gothic" w:hAnsi="Century Gothic"/>
                <w:color w:val="auto"/>
                <w:sz w:val="20"/>
                <w:szCs w:val="20"/>
                <w:lang w:val="en-AU"/>
              </w:rPr>
            </w:pPr>
          </w:p>
        </w:tc>
      </w:tr>
      <w:tr w:rsidR="00F857CC" w:rsidRPr="00FF7C41">
        <w:tc>
          <w:tcPr>
            <w:tcW w:w="3368" w:type="dxa"/>
          </w:tcPr>
          <w:p w:rsidR="00F857CC" w:rsidRPr="00FF7C41" w:rsidRDefault="00F857CC" w:rsidP="006C3FA9">
            <w:pPr>
              <w:pStyle w:val="Default"/>
              <w:widowControl w:val="0"/>
              <w:overflowPunct w:val="0"/>
              <w:spacing w:after="60" w:line="288" w:lineRule="auto"/>
              <w:rPr>
                <w:rFonts w:ascii="Century Gothic" w:hAnsi="Century Gothic"/>
                <w:color w:val="auto"/>
                <w:sz w:val="20"/>
                <w:szCs w:val="20"/>
                <w:lang w:val="en-AU"/>
              </w:rPr>
            </w:pPr>
            <w:r w:rsidRPr="00FF7C41">
              <w:rPr>
                <w:rFonts w:ascii="Century Gothic" w:hAnsi="Century Gothic"/>
                <w:color w:val="auto"/>
                <w:sz w:val="20"/>
                <w:szCs w:val="20"/>
                <w:lang w:val="en-AU"/>
              </w:rPr>
              <w:t>Magic mushrooms</w:t>
            </w:r>
          </w:p>
        </w:tc>
        <w:tc>
          <w:tcPr>
            <w:tcW w:w="1506"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565"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c>
          <w:tcPr>
            <w:tcW w:w="1697" w:type="dxa"/>
          </w:tcPr>
          <w:p w:rsidR="00F857CC" w:rsidRPr="00FF7C41" w:rsidRDefault="00F857CC" w:rsidP="006C3FA9">
            <w:pPr>
              <w:pStyle w:val="Default"/>
              <w:widowControl w:val="0"/>
              <w:overflowPunct w:val="0"/>
              <w:spacing w:after="60" w:line="288" w:lineRule="auto"/>
              <w:ind w:left="360"/>
              <w:rPr>
                <w:rFonts w:ascii="Century Gothic" w:hAnsi="Century Gothic"/>
                <w:color w:val="auto"/>
                <w:sz w:val="20"/>
                <w:szCs w:val="20"/>
                <w:lang w:val="en-AU"/>
              </w:rPr>
            </w:pPr>
          </w:p>
        </w:tc>
      </w:tr>
    </w:tbl>
    <w:p w:rsidR="003C2222" w:rsidRPr="00AA6515" w:rsidRDefault="003C2222" w:rsidP="00F57284">
      <w:pPr>
        <w:spacing w:before="120" w:line="288" w:lineRule="auto"/>
        <w:jc w:val="right"/>
        <w:rPr>
          <w:rFonts w:ascii="Century Gothic" w:hAnsi="Century Gothic" w:cs="Lucida Sans"/>
          <w:sz w:val="52"/>
          <w:szCs w:val="52"/>
        </w:rPr>
      </w:pPr>
      <w:r w:rsidRPr="00AA6515">
        <w:rPr>
          <w:rFonts w:ascii="Century Gothic" w:hAnsi="Century Gothic" w:cs="Lucida Sans"/>
          <w:sz w:val="52"/>
          <w:szCs w:val="52"/>
        </w:rPr>
        <w:t xml:space="preserve">HANDOUT </w:t>
      </w:r>
      <w:r w:rsidR="000A7918" w:rsidRPr="00AA6515">
        <w:rPr>
          <w:rFonts w:ascii="Century Gothic" w:hAnsi="Century Gothic" w:cs="Lucida Sans"/>
          <w:sz w:val="52"/>
          <w:szCs w:val="52"/>
        </w:rPr>
        <w:t>11.3</w:t>
      </w:r>
    </w:p>
    <w:p w:rsidR="003C2222" w:rsidRPr="00AA6515" w:rsidRDefault="003C2222" w:rsidP="003C2222">
      <w:pPr>
        <w:pStyle w:val="Title"/>
        <w:tabs>
          <w:tab w:val="left" w:leader="dot" w:pos="8222"/>
        </w:tabs>
        <w:spacing w:after="60"/>
        <w:jc w:val="right"/>
        <w:rPr>
          <w:rFonts w:ascii="Century Gothic" w:hAnsi="Century Gothic" w:cs="Lucida Sans"/>
          <w:b w:val="0"/>
          <w:bCs w:val="0"/>
          <w:sz w:val="52"/>
          <w:szCs w:val="52"/>
          <w:lang w:val="en-AU"/>
        </w:rPr>
      </w:pPr>
      <w:r w:rsidRPr="00AA6515">
        <w:rPr>
          <w:rFonts w:ascii="Century Gothic" w:hAnsi="Century Gothic" w:cs="Lucida Sans"/>
          <w:b w:val="0"/>
          <w:bCs w:val="0"/>
          <w:sz w:val="52"/>
          <w:szCs w:val="52"/>
          <w:lang w:val="en-AU"/>
        </w:rPr>
        <w:t>Commonly used drugs</w:t>
      </w:r>
    </w:p>
    <w:p w:rsidR="003C2222" w:rsidRPr="006D0A95" w:rsidRDefault="003C2222" w:rsidP="003C2222">
      <w:pPr>
        <w:pStyle w:val="Default"/>
        <w:spacing w:after="120" w:line="288" w:lineRule="auto"/>
        <w:rPr>
          <w:rFonts w:ascii="Century Gothic" w:hAnsi="Century Gothic"/>
          <w:b/>
          <w:bCs/>
          <w:iCs/>
          <w:color w:val="auto"/>
          <w:sz w:val="20"/>
          <w:szCs w:val="20"/>
          <w:lang w:val="en-AU"/>
        </w:rPr>
      </w:pPr>
    </w:p>
    <w:p w:rsidR="003C2222" w:rsidRPr="00F57284" w:rsidRDefault="003C2222" w:rsidP="00F57284">
      <w:pPr>
        <w:spacing w:after="160" w:line="288" w:lineRule="auto"/>
        <w:rPr>
          <w:rFonts w:ascii="Century Gothic" w:hAnsi="Century Gothic" w:cs="Arial"/>
          <w:sz w:val="20"/>
          <w:szCs w:val="20"/>
        </w:rPr>
      </w:pPr>
      <w:r w:rsidRPr="006D0A95">
        <w:rPr>
          <w:rFonts w:ascii="Century Gothic" w:hAnsi="Century Gothic" w:cs="Arial"/>
          <w:b/>
          <w:sz w:val="20"/>
          <w:szCs w:val="20"/>
        </w:rPr>
        <w:t>Depressants</w:t>
      </w:r>
      <w:r w:rsidRPr="00F57284">
        <w:rPr>
          <w:rFonts w:ascii="Century Gothic" w:hAnsi="Century Gothic" w:cs="Arial"/>
          <w:sz w:val="20"/>
          <w:szCs w:val="20"/>
        </w:rPr>
        <w:t xml:space="preserve"> slow down the functioning of the Central Nervous System (CNS). </w:t>
      </w:r>
      <w:r w:rsidR="00B479C6" w:rsidRPr="00F57284">
        <w:rPr>
          <w:rFonts w:ascii="Century Gothic" w:hAnsi="Century Gothic" w:cs="Arial"/>
          <w:sz w:val="20"/>
          <w:szCs w:val="20"/>
        </w:rPr>
        <w:t>They include:</w:t>
      </w:r>
    </w:p>
    <w:p w:rsidR="003C2222" w:rsidRPr="00F57284" w:rsidRDefault="00B479C6" w:rsidP="00F57284">
      <w:pPr>
        <w:numPr>
          <w:ilvl w:val="0"/>
          <w:numId w:val="31"/>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a</w:t>
      </w:r>
      <w:r w:rsidR="003C2222" w:rsidRPr="00F57284">
        <w:rPr>
          <w:rFonts w:ascii="Century Gothic" w:hAnsi="Century Gothic" w:cs="Arial"/>
          <w:sz w:val="20"/>
          <w:szCs w:val="20"/>
        </w:rPr>
        <w:t xml:space="preserve">lcohol </w:t>
      </w:r>
    </w:p>
    <w:p w:rsidR="003C2222" w:rsidRPr="00F57284" w:rsidRDefault="00B479C6" w:rsidP="00F57284">
      <w:pPr>
        <w:numPr>
          <w:ilvl w:val="0"/>
          <w:numId w:val="31"/>
        </w:numPr>
        <w:spacing w:after="100" w:line="288" w:lineRule="auto"/>
        <w:ind w:left="777" w:hanging="357"/>
        <w:rPr>
          <w:rFonts w:ascii="Century Gothic" w:hAnsi="Century Gothic" w:cs="Arial"/>
          <w:sz w:val="20"/>
          <w:szCs w:val="20"/>
        </w:rPr>
      </w:pPr>
      <w:proofErr w:type="gramStart"/>
      <w:r w:rsidRPr="00F57284">
        <w:rPr>
          <w:rFonts w:ascii="Century Gothic" w:hAnsi="Century Gothic" w:cs="Arial"/>
          <w:sz w:val="20"/>
          <w:szCs w:val="20"/>
        </w:rPr>
        <w:t>b</w:t>
      </w:r>
      <w:r w:rsidR="003C2222" w:rsidRPr="00F57284">
        <w:rPr>
          <w:rFonts w:ascii="Century Gothic" w:hAnsi="Century Gothic" w:cs="Arial"/>
          <w:sz w:val="20"/>
          <w:szCs w:val="20"/>
        </w:rPr>
        <w:t>enzodiazepine</w:t>
      </w:r>
      <w:proofErr w:type="gramEnd"/>
      <w:r w:rsidRPr="00F57284">
        <w:rPr>
          <w:rFonts w:ascii="Century Gothic" w:hAnsi="Century Gothic" w:cs="Arial"/>
          <w:sz w:val="20"/>
          <w:szCs w:val="20"/>
        </w:rPr>
        <w:t xml:space="preserve"> (</w:t>
      </w:r>
      <w:r w:rsidR="0077556F">
        <w:rPr>
          <w:rFonts w:ascii="Century Gothic" w:hAnsi="Century Gothic" w:cs="Arial"/>
          <w:sz w:val="20"/>
          <w:szCs w:val="20"/>
        </w:rPr>
        <w:t>including Hibrium, D</w:t>
      </w:r>
      <w:r w:rsidR="003C2222" w:rsidRPr="00F57284">
        <w:rPr>
          <w:rFonts w:ascii="Century Gothic" w:hAnsi="Century Gothic" w:cs="Arial"/>
          <w:sz w:val="20"/>
          <w:szCs w:val="20"/>
        </w:rPr>
        <w:t>iazepam</w:t>
      </w:r>
      <w:r w:rsidRPr="00F57284">
        <w:rPr>
          <w:rFonts w:ascii="Century Gothic" w:hAnsi="Century Gothic" w:cs="Arial"/>
          <w:sz w:val="20"/>
          <w:szCs w:val="20"/>
        </w:rPr>
        <w:t>,</w:t>
      </w:r>
      <w:r w:rsidR="003C2222" w:rsidRPr="00F57284">
        <w:rPr>
          <w:rFonts w:ascii="Century Gothic" w:hAnsi="Century Gothic" w:cs="Arial"/>
          <w:sz w:val="20"/>
          <w:szCs w:val="20"/>
        </w:rPr>
        <w:t xml:space="preserve"> </w:t>
      </w:r>
      <w:r w:rsidR="000A7918" w:rsidRPr="00F57284">
        <w:rPr>
          <w:rFonts w:ascii="Century Gothic" w:hAnsi="Century Gothic" w:cs="Arial"/>
          <w:sz w:val="20"/>
          <w:szCs w:val="20"/>
        </w:rPr>
        <w:t>Valium</w:t>
      </w:r>
      <w:r w:rsidR="003C2222" w:rsidRPr="00F57284">
        <w:rPr>
          <w:rFonts w:ascii="Century Gothic" w:hAnsi="Century Gothic" w:cs="Arial"/>
          <w:sz w:val="20"/>
          <w:szCs w:val="20"/>
        </w:rPr>
        <w:t>, Ducene, Propan, Serepax, Temazepam</w:t>
      </w:r>
      <w:r w:rsidRPr="00F57284">
        <w:rPr>
          <w:rFonts w:ascii="Century Gothic" w:hAnsi="Century Gothic" w:cs="Arial"/>
          <w:sz w:val="20"/>
          <w:szCs w:val="20"/>
        </w:rPr>
        <w:t>)</w:t>
      </w:r>
      <w:r w:rsidR="003C2222" w:rsidRPr="00F57284">
        <w:rPr>
          <w:rFonts w:ascii="Century Gothic" w:hAnsi="Century Gothic" w:cs="Arial"/>
          <w:sz w:val="20"/>
          <w:szCs w:val="20"/>
        </w:rPr>
        <w:t xml:space="preserve">. The street name for these drugs is </w:t>
      </w:r>
      <w:r w:rsidR="004D4369">
        <w:rPr>
          <w:rFonts w:ascii="Century Gothic" w:hAnsi="Century Gothic" w:cs="Arial"/>
          <w:sz w:val="20"/>
          <w:szCs w:val="20"/>
        </w:rPr>
        <w:t>‘</w:t>
      </w:r>
      <w:r w:rsidR="003C2222" w:rsidRPr="00F57284">
        <w:rPr>
          <w:rFonts w:ascii="Century Gothic" w:hAnsi="Century Gothic" w:cs="Arial"/>
          <w:sz w:val="20"/>
          <w:szCs w:val="20"/>
        </w:rPr>
        <w:t>tranx</w:t>
      </w:r>
      <w:r w:rsidR="004D4369">
        <w:rPr>
          <w:rFonts w:ascii="Century Gothic" w:hAnsi="Century Gothic" w:cs="Arial"/>
          <w:sz w:val="20"/>
          <w:szCs w:val="20"/>
        </w:rPr>
        <w:t>’</w:t>
      </w:r>
      <w:r w:rsidR="003C2222" w:rsidRPr="00F57284">
        <w:rPr>
          <w:rFonts w:ascii="Century Gothic" w:hAnsi="Century Gothic" w:cs="Arial"/>
          <w:sz w:val="20"/>
          <w:szCs w:val="20"/>
        </w:rPr>
        <w:t xml:space="preserve"> </w:t>
      </w:r>
    </w:p>
    <w:p w:rsidR="003C2222" w:rsidRPr="00F57284" w:rsidRDefault="00B479C6" w:rsidP="00F57284">
      <w:pPr>
        <w:numPr>
          <w:ilvl w:val="0"/>
          <w:numId w:val="31"/>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o</w:t>
      </w:r>
      <w:r w:rsidR="003C2222" w:rsidRPr="00F57284">
        <w:rPr>
          <w:rFonts w:ascii="Century Gothic" w:hAnsi="Century Gothic" w:cs="Arial"/>
          <w:sz w:val="20"/>
          <w:szCs w:val="20"/>
        </w:rPr>
        <w:t xml:space="preserve">piates (opium, codeine, morphine, heroin, and the synthetic opiates pethidine and methadone) </w:t>
      </w:r>
    </w:p>
    <w:p w:rsidR="003C2222" w:rsidRPr="00F57284" w:rsidRDefault="00B479C6" w:rsidP="00F57284">
      <w:pPr>
        <w:numPr>
          <w:ilvl w:val="0"/>
          <w:numId w:val="31"/>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c</w:t>
      </w:r>
      <w:r w:rsidR="003C2222" w:rsidRPr="00F57284">
        <w:rPr>
          <w:rFonts w:ascii="Century Gothic" w:hAnsi="Century Gothic" w:cs="Arial"/>
          <w:sz w:val="20"/>
          <w:szCs w:val="20"/>
        </w:rPr>
        <w:t>annabis (marijuana is the dried leaves and flowers; hashish is the resin from the plant)</w:t>
      </w:r>
    </w:p>
    <w:p w:rsidR="003C2222" w:rsidRPr="00F57284" w:rsidRDefault="00B479C6" w:rsidP="00F57284">
      <w:pPr>
        <w:numPr>
          <w:ilvl w:val="0"/>
          <w:numId w:val="31"/>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k</w:t>
      </w:r>
      <w:r w:rsidR="003C2222" w:rsidRPr="00F57284">
        <w:rPr>
          <w:rFonts w:ascii="Century Gothic" w:hAnsi="Century Gothic" w:cs="Arial"/>
          <w:sz w:val="20"/>
          <w:szCs w:val="20"/>
        </w:rPr>
        <w:t>etamine (or Special K, an animal tranquilliser)</w:t>
      </w:r>
    </w:p>
    <w:p w:rsidR="003C2222" w:rsidRPr="00F57284" w:rsidRDefault="003C2222" w:rsidP="00F57284">
      <w:pPr>
        <w:numPr>
          <w:ilvl w:val="0"/>
          <w:numId w:val="31"/>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GHB (gamma hydroxybutyrate, </w:t>
      </w:r>
      <w:r w:rsidR="00433DB4" w:rsidRPr="00F57284">
        <w:rPr>
          <w:rFonts w:ascii="Century Gothic" w:hAnsi="Century Gothic" w:cs="Arial"/>
          <w:sz w:val="20"/>
          <w:szCs w:val="20"/>
        </w:rPr>
        <w:t>or</w:t>
      </w:r>
      <w:r w:rsidRPr="00F57284">
        <w:rPr>
          <w:rFonts w:ascii="Century Gothic" w:hAnsi="Century Gothic" w:cs="Arial"/>
          <w:sz w:val="20"/>
          <w:szCs w:val="20"/>
        </w:rPr>
        <w:t xml:space="preserve"> GBH</w:t>
      </w:r>
      <w:r w:rsidR="00B479C6" w:rsidRPr="00F57284">
        <w:rPr>
          <w:rFonts w:ascii="Century Gothic" w:hAnsi="Century Gothic" w:cs="Arial"/>
          <w:sz w:val="20"/>
          <w:szCs w:val="20"/>
        </w:rPr>
        <w:t xml:space="preserve"> – </w:t>
      </w:r>
      <w:r w:rsidRPr="00F57284">
        <w:rPr>
          <w:rFonts w:ascii="Century Gothic" w:hAnsi="Century Gothic" w:cs="Arial"/>
          <w:sz w:val="20"/>
          <w:szCs w:val="20"/>
        </w:rPr>
        <w:t>‘grievous bodily harm’)</w:t>
      </w:r>
    </w:p>
    <w:p w:rsidR="003C2222" w:rsidRPr="00F57284" w:rsidRDefault="00B479C6" w:rsidP="00F57284">
      <w:pPr>
        <w:numPr>
          <w:ilvl w:val="0"/>
          <w:numId w:val="31"/>
        </w:numPr>
        <w:spacing w:after="160" w:line="288" w:lineRule="auto"/>
        <w:rPr>
          <w:rFonts w:ascii="Century Gothic" w:hAnsi="Century Gothic" w:cs="Arial"/>
          <w:sz w:val="20"/>
          <w:szCs w:val="20"/>
        </w:rPr>
      </w:pPr>
      <w:proofErr w:type="gramStart"/>
      <w:r w:rsidRPr="00F57284">
        <w:rPr>
          <w:rFonts w:ascii="Century Gothic" w:hAnsi="Century Gothic" w:cs="Arial"/>
          <w:sz w:val="20"/>
          <w:szCs w:val="20"/>
        </w:rPr>
        <w:t>i</w:t>
      </w:r>
      <w:r w:rsidR="003C2222" w:rsidRPr="00F57284">
        <w:rPr>
          <w:rFonts w:ascii="Century Gothic" w:hAnsi="Century Gothic" w:cs="Arial"/>
          <w:sz w:val="20"/>
          <w:szCs w:val="20"/>
        </w:rPr>
        <w:t>nhalants</w:t>
      </w:r>
      <w:proofErr w:type="gramEnd"/>
      <w:r w:rsidR="003C2222" w:rsidRPr="00F57284">
        <w:rPr>
          <w:rFonts w:ascii="Century Gothic" w:hAnsi="Century Gothic" w:cs="Arial"/>
          <w:sz w:val="20"/>
          <w:szCs w:val="20"/>
        </w:rPr>
        <w:t xml:space="preserve"> (petrol, aerosol paints</w:t>
      </w:r>
      <w:r w:rsidRPr="00F57284">
        <w:rPr>
          <w:rFonts w:ascii="Century Gothic" w:hAnsi="Century Gothic" w:cs="Arial"/>
          <w:sz w:val="20"/>
          <w:szCs w:val="20"/>
        </w:rPr>
        <w:t xml:space="preserve"> and</w:t>
      </w:r>
      <w:r w:rsidR="00D85AE7" w:rsidRPr="00F57284">
        <w:rPr>
          <w:rFonts w:ascii="Century Gothic" w:hAnsi="Century Gothic" w:cs="Arial"/>
          <w:sz w:val="20"/>
          <w:szCs w:val="20"/>
        </w:rPr>
        <w:t xml:space="preserve"> glue).</w:t>
      </w:r>
    </w:p>
    <w:p w:rsidR="003C2222" w:rsidRPr="006D0A95" w:rsidRDefault="003C2222" w:rsidP="00F57284">
      <w:pPr>
        <w:spacing w:after="160" w:line="288" w:lineRule="auto"/>
        <w:rPr>
          <w:rFonts w:ascii="Century Gothic" w:hAnsi="Century Gothic" w:cs="Arial"/>
          <w:sz w:val="20"/>
          <w:szCs w:val="20"/>
        </w:rPr>
      </w:pPr>
      <w:r w:rsidRPr="006D0A95">
        <w:rPr>
          <w:rFonts w:ascii="Century Gothic" w:hAnsi="Century Gothic" w:cs="Arial"/>
          <w:b/>
          <w:sz w:val="20"/>
          <w:szCs w:val="20"/>
        </w:rPr>
        <w:t xml:space="preserve">Stimulants </w:t>
      </w:r>
      <w:r w:rsidRPr="006D0A95">
        <w:rPr>
          <w:rFonts w:ascii="Century Gothic" w:hAnsi="Century Gothic" w:cs="Arial"/>
          <w:sz w:val="20"/>
          <w:szCs w:val="20"/>
        </w:rPr>
        <w:t>speed up the functioning of the CNS.</w:t>
      </w:r>
      <w:r w:rsidR="00B479C6" w:rsidRPr="006D0A95">
        <w:rPr>
          <w:rFonts w:ascii="Century Gothic" w:hAnsi="Century Gothic" w:cs="Arial"/>
          <w:sz w:val="20"/>
          <w:szCs w:val="20"/>
        </w:rPr>
        <w:t xml:space="preserve"> They include:</w:t>
      </w:r>
      <w:r w:rsidR="00433DB4" w:rsidRPr="006D0A95">
        <w:rPr>
          <w:rFonts w:ascii="Century Gothic" w:hAnsi="Century Gothic" w:cs="Arial"/>
          <w:sz w:val="20"/>
          <w:szCs w:val="20"/>
        </w:rPr>
        <w:t xml:space="preserve"> </w:t>
      </w:r>
    </w:p>
    <w:p w:rsidR="003C2222" w:rsidRPr="00F57284" w:rsidRDefault="00B479C6" w:rsidP="00F57284">
      <w:pPr>
        <w:numPr>
          <w:ilvl w:val="0"/>
          <w:numId w:val="32"/>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a</w:t>
      </w:r>
      <w:r w:rsidR="003C2222" w:rsidRPr="00F57284">
        <w:rPr>
          <w:rFonts w:ascii="Century Gothic" w:hAnsi="Century Gothic" w:cs="Arial"/>
          <w:sz w:val="20"/>
          <w:szCs w:val="20"/>
        </w:rPr>
        <w:t xml:space="preserve">mphetamines </w:t>
      </w:r>
    </w:p>
    <w:p w:rsidR="003C2222" w:rsidRPr="00F57284" w:rsidRDefault="00B479C6" w:rsidP="00F57284">
      <w:pPr>
        <w:numPr>
          <w:ilvl w:val="0"/>
          <w:numId w:val="32"/>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a</w:t>
      </w:r>
      <w:r w:rsidR="003C2222" w:rsidRPr="00F57284">
        <w:rPr>
          <w:rFonts w:ascii="Century Gothic" w:hAnsi="Century Gothic" w:cs="Arial"/>
          <w:sz w:val="20"/>
          <w:szCs w:val="20"/>
        </w:rPr>
        <w:t xml:space="preserve">mphetamine analogues </w:t>
      </w:r>
    </w:p>
    <w:p w:rsidR="003C2222" w:rsidRPr="00F57284" w:rsidRDefault="003C2222" w:rsidP="006D0A95">
      <w:pPr>
        <w:numPr>
          <w:ilvl w:val="0"/>
          <w:numId w:val="35"/>
        </w:numPr>
        <w:tabs>
          <w:tab w:val="clear" w:pos="780"/>
          <w:tab w:val="num" w:pos="1260"/>
        </w:tabs>
        <w:spacing w:after="100" w:line="288" w:lineRule="auto"/>
        <w:ind w:left="1260"/>
        <w:rPr>
          <w:rFonts w:ascii="Century Gothic" w:hAnsi="Century Gothic" w:cs="Arial"/>
          <w:sz w:val="20"/>
          <w:szCs w:val="20"/>
        </w:rPr>
      </w:pPr>
      <w:r w:rsidRPr="00F57284">
        <w:rPr>
          <w:rFonts w:ascii="Century Gothic" w:hAnsi="Century Gothic" w:cs="Arial"/>
          <w:sz w:val="20"/>
          <w:szCs w:val="20"/>
        </w:rPr>
        <w:t>ecstasy (active constituent MDMA</w:t>
      </w:r>
      <w:r w:rsidR="00B479C6" w:rsidRPr="00F57284">
        <w:rPr>
          <w:rFonts w:ascii="Century Gothic" w:hAnsi="Century Gothic" w:cs="Arial"/>
          <w:sz w:val="20"/>
          <w:szCs w:val="20"/>
        </w:rPr>
        <w:t xml:space="preserve"> – </w:t>
      </w:r>
      <w:r w:rsidRPr="006D0A95">
        <w:rPr>
          <w:rFonts w:ascii="Century Gothic" w:hAnsi="Century Gothic" w:cs="Arial"/>
          <w:b/>
          <w:sz w:val="20"/>
          <w:szCs w:val="20"/>
        </w:rPr>
        <w:t>m</w:t>
      </w:r>
      <w:r w:rsidRPr="00F57284">
        <w:rPr>
          <w:rFonts w:ascii="Century Gothic" w:hAnsi="Century Gothic" w:cs="Arial"/>
          <w:sz w:val="20"/>
          <w:szCs w:val="20"/>
        </w:rPr>
        <w:t>ethylene</w:t>
      </w:r>
      <w:r w:rsidRPr="006D0A95">
        <w:rPr>
          <w:rFonts w:ascii="Century Gothic" w:hAnsi="Century Gothic" w:cs="Arial"/>
          <w:b/>
          <w:sz w:val="20"/>
          <w:szCs w:val="20"/>
        </w:rPr>
        <w:t>d</w:t>
      </w:r>
      <w:r w:rsidRPr="00F57284">
        <w:rPr>
          <w:rFonts w:ascii="Century Gothic" w:hAnsi="Century Gothic" w:cs="Arial"/>
          <w:sz w:val="20"/>
          <w:szCs w:val="20"/>
        </w:rPr>
        <w:t>ioxy</w:t>
      </w:r>
      <w:r w:rsidRPr="006D0A95">
        <w:rPr>
          <w:rFonts w:ascii="Century Gothic" w:hAnsi="Century Gothic" w:cs="Arial"/>
          <w:b/>
          <w:sz w:val="20"/>
          <w:szCs w:val="20"/>
        </w:rPr>
        <w:t>m</w:t>
      </w:r>
      <w:r w:rsidRPr="00F57284">
        <w:rPr>
          <w:rFonts w:ascii="Century Gothic" w:hAnsi="Century Gothic" w:cs="Arial"/>
          <w:sz w:val="20"/>
          <w:szCs w:val="20"/>
        </w:rPr>
        <w:t>eth</w:t>
      </w:r>
      <w:r w:rsidRPr="006D0A95">
        <w:rPr>
          <w:rFonts w:ascii="Century Gothic" w:hAnsi="Century Gothic" w:cs="Arial"/>
          <w:b/>
          <w:sz w:val="20"/>
          <w:szCs w:val="20"/>
        </w:rPr>
        <w:t>a</w:t>
      </w:r>
      <w:r w:rsidRPr="00F57284">
        <w:rPr>
          <w:rFonts w:ascii="Century Gothic" w:hAnsi="Century Gothic" w:cs="Arial"/>
          <w:sz w:val="20"/>
          <w:szCs w:val="20"/>
        </w:rPr>
        <w:t>mphetamine)</w:t>
      </w:r>
    </w:p>
    <w:p w:rsidR="003C2222" w:rsidRPr="00F57284" w:rsidRDefault="003C2222" w:rsidP="006D0A95">
      <w:pPr>
        <w:numPr>
          <w:ilvl w:val="0"/>
          <w:numId w:val="35"/>
        </w:numPr>
        <w:tabs>
          <w:tab w:val="clear" w:pos="780"/>
          <w:tab w:val="num" w:pos="1260"/>
        </w:tabs>
        <w:spacing w:after="100" w:line="288" w:lineRule="auto"/>
        <w:ind w:left="1260"/>
        <w:rPr>
          <w:rFonts w:ascii="Century Gothic" w:hAnsi="Century Gothic" w:cs="Arial"/>
          <w:sz w:val="20"/>
          <w:szCs w:val="20"/>
        </w:rPr>
      </w:pPr>
      <w:r w:rsidRPr="00F57284">
        <w:rPr>
          <w:rFonts w:ascii="Century Gothic" w:hAnsi="Century Gothic" w:cs="Arial"/>
          <w:sz w:val="20"/>
          <w:szCs w:val="20"/>
        </w:rPr>
        <w:t xml:space="preserve">crystal methamphetamine (ice, fantasy, shabu) </w:t>
      </w:r>
    </w:p>
    <w:p w:rsidR="003C2222" w:rsidRPr="00F57284" w:rsidRDefault="003C2222" w:rsidP="006D0A95">
      <w:pPr>
        <w:numPr>
          <w:ilvl w:val="0"/>
          <w:numId w:val="35"/>
        </w:numPr>
        <w:tabs>
          <w:tab w:val="clear" w:pos="780"/>
          <w:tab w:val="num" w:pos="1260"/>
        </w:tabs>
        <w:spacing w:after="100" w:line="288" w:lineRule="auto"/>
        <w:ind w:left="1260"/>
        <w:rPr>
          <w:rFonts w:ascii="Century Gothic" w:hAnsi="Century Gothic" w:cs="Arial"/>
          <w:sz w:val="20"/>
          <w:szCs w:val="20"/>
        </w:rPr>
      </w:pPr>
      <w:r w:rsidRPr="00F57284">
        <w:rPr>
          <w:rFonts w:ascii="Century Gothic" w:hAnsi="Century Gothic" w:cs="Arial"/>
          <w:sz w:val="20"/>
          <w:szCs w:val="20"/>
        </w:rPr>
        <w:t xml:space="preserve">dexamphetamine and Ritalin </w:t>
      </w:r>
    </w:p>
    <w:p w:rsidR="003C2222" w:rsidRPr="00F57284" w:rsidRDefault="003C2222" w:rsidP="006D0A95">
      <w:pPr>
        <w:numPr>
          <w:ilvl w:val="0"/>
          <w:numId w:val="35"/>
        </w:numPr>
        <w:tabs>
          <w:tab w:val="clear" w:pos="780"/>
          <w:tab w:val="num" w:pos="1260"/>
        </w:tabs>
        <w:spacing w:after="100" w:line="288" w:lineRule="auto"/>
        <w:ind w:left="1260"/>
        <w:rPr>
          <w:rFonts w:ascii="Century Gothic" w:hAnsi="Century Gothic" w:cs="Arial"/>
          <w:sz w:val="20"/>
          <w:szCs w:val="20"/>
        </w:rPr>
      </w:pPr>
      <w:r w:rsidRPr="00F57284">
        <w:rPr>
          <w:rFonts w:ascii="Century Gothic" w:hAnsi="Century Gothic" w:cs="Arial"/>
          <w:sz w:val="20"/>
          <w:szCs w:val="20"/>
        </w:rPr>
        <w:t xml:space="preserve">ephedrine, pseudoephedrine, ‘diet pills’, Duromine </w:t>
      </w:r>
    </w:p>
    <w:p w:rsidR="003C2222" w:rsidRPr="00F57284" w:rsidRDefault="00B479C6" w:rsidP="00F57284">
      <w:pPr>
        <w:numPr>
          <w:ilvl w:val="0"/>
          <w:numId w:val="32"/>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n</w:t>
      </w:r>
      <w:r w:rsidR="003C2222" w:rsidRPr="00F57284">
        <w:rPr>
          <w:rFonts w:ascii="Century Gothic" w:hAnsi="Century Gothic" w:cs="Arial"/>
          <w:sz w:val="20"/>
          <w:szCs w:val="20"/>
        </w:rPr>
        <w:t xml:space="preserve">icotine </w:t>
      </w:r>
    </w:p>
    <w:p w:rsidR="003C2222" w:rsidRPr="00F57284" w:rsidRDefault="00B479C6" w:rsidP="00F57284">
      <w:pPr>
        <w:numPr>
          <w:ilvl w:val="0"/>
          <w:numId w:val="32"/>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c</w:t>
      </w:r>
      <w:r w:rsidR="003C2222" w:rsidRPr="00F57284">
        <w:rPr>
          <w:rFonts w:ascii="Century Gothic" w:hAnsi="Century Gothic" w:cs="Arial"/>
          <w:sz w:val="20"/>
          <w:szCs w:val="20"/>
        </w:rPr>
        <w:t xml:space="preserve">ocaine </w:t>
      </w:r>
    </w:p>
    <w:p w:rsidR="003C2222" w:rsidRPr="00F57284" w:rsidRDefault="00B479C6" w:rsidP="00F57284">
      <w:pPr>
        <w:numPr>
          <w:ilvl w:val="0"/>
          <w:numId w:val="32"/>
        </w:numPr>
        <w:spacing w:after="160" w:line="288" w:lineRule="auto"/>
        <w:rPr>
          <w:rFonts w:ascii="Century Gothic" w:hAnsi="Century Gothic" w:cs="Arial"/>
          <w:sz w:val="20"/>
          <w:szCs w:val="20"/>
        </w:rPr>
      </w:pPr>
      <w:proofErr w:type="gramStart"/>
      <w:r w:rsidRPr="00F57284">
        <w:rPr>
          <w:rFonts w:ascii="Century Gothic" w:hAnsi="Century Gothic" w:cs="Arial"/>
          <w:sz w:val="20"/>
          <w:szCs w:val="20"/>
        </w:rPr>
        <w:t>c</w:t>
      </w:r>
      <w:r w:rsidR="003C2222" w:rsidRPr="00F57284">
        <w:rPr>
          <w:rFonts w:ascii="Century Gothic" w:hAnsi="Century Gothic" w:cs="Arial"/>
          <w:sz w:val="20"/>
          <w:szCs w:val="20"/>
        </w:rPr>
        <w:t>affeine</w:t>
      </w:r>
      <w:proofErr w:type="gramEnd"/>
      <w:r w:rsidR="003C2222" w:rsidRPr="00F57284">
        <w:rPr>
          <w:rFonts w:ascii="Century Gothic" w:hAnsi="Century Gothic" w:cs="Arial"/>
          <w:sz w:val="20"/>
          <w:szCs w:val="20"/>
        </w:rPr>
        <w:t xml:space="preserve"> (coffee, tea, chocolate</w:t>
      </w:r>
      <w:r w:rsidR="00433DB4" w:rsidRPr="00F57284">
        <w:rPr>
          <w:rFonts w:ascii="Century Gothic" w:hAnsi="Century Gothic" w:cs="Arial"/>
          <w:sz w:val="20"/>
          <w:szCs w:val="20"/>
        </w:rPr>
        <w:t>, energy drinks</w:t>
      </w:r>
      <w:r w:rsidR="003C2222" w:rsidRPr="00F57284">
        <w:rPr>
          <w:rFonts w:ascii="Century Gothic" w:hAnsi="Century Gothic" w:cs="Arial"/>
          <w:sz w:val="20"/>
          <w:szCs w:val="20"/>
        </w:rPr>
        <w:t>)</w:t>
      </w:r>
      <w:r w:rsidR="00433DB4" w:rsidRPr="00F57284">
        <w:rPr>
          <w:rFonts w:ascii="Century Gothic" w:hAnsi="Century Gothic" w:cs="Arial"/>
          <w:sz w:val="20"/>
          <w:szCs w:val="20"/>
        </w:rPr>
        <w:t>.</w:t>
      </w:r>
    </w:p>
    <w:p w:rsidR="003C2222" w:rsidRPr="00F57284" w:rsidRDefault="003C2222" w:rsidP="00F57284">
      <w:pPr>
        <w:spacing w:after="160" w:line="288" w:lineRule="auto"/>
        <w:rPr>
          <w:rFonts w:ascii="Century Gothic" w:hAnsi="Century Gothic" w:cs="Arial"/>
          <w:sz w:val="20"/>
          <w:szCs w:val="20"/>
        </w:rPr>
      </w:pPr>
      <w:r w:rsidRPr="006D0A95">
        <w:rPr>
          <w:rFonts w:ascii="Century Gothic" w:hAnsi="Century Gothic" w:cs="Arial"/>
          <w:b/>
          <w:sz w:val="20"/>
          <w:szCs w:val="20"/>
        </w:rPr>
        <w:t xml:space="preserve">Hallucinogens </w:t>
      </w:r>
      <w:r w:rsidRPr="00F57284">
        <w:rPr>
          <w:rFonts w:ascii="Century Gothic" w:hAnsi="Century Gothic" w:cs="Arial"/>
          <w:sz w:val="20"/>
          <w:szCs w:val="20"/>
        </w:rPr>
        <w:t>distort the functioning of the CNS.</w:t>
      </w:r>
      <w:r w:rsidR="00B479C6" w:rsidRPr="00F57284">
        <w:rPr>
          <w:rFonts w:ascii="Century Gothic" w:hAnsi="Century Gothic" w:cs="Arial"/>
          <w:sz w:val="20"/>
          <w:szCs w:val="20"/>
        </w:rPr>
        <w:t xml:space="preserve"> They include:</w:t>
      </w:r>
    </w:p>
    <w:p w:rsidR="003C2222" w:rsidRPr="00F57284" w:rsidRDefault="003C2222" w:rsidP="006D0A95">
      <w:pPr>
        <w:numPr>
          <w:ilvl w:val="0"/>
          <w:numId w:val="33"/>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LSD (lysergic acid diethylamide or acid) </w:t>
      </w:r>
    </w:p>
    <w:p w:rsidR="003C2222" w:rsidRPr="00F57284" w:rsidRDefault="00B479C6" w:rsidP="006D0A95">
      <w:pPr>
        <w:numPr>
          <w:ilvl w:val="0"/>
          <w:numId w:val="33"/>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p</w:t>
      </w:r>
      <w:r w:rsidR="003C2222" w:rsidRPr="00F57284">
        <w:rPr>
          <w:rFonts w:ascii="Century Gothic" w:hAnsi="Century Gothic" w:cs="Arial"/>
          <w:sz w:val="20"/>
          <w:szCs w:val="20"/>
        </w:rPr>
        <w:t xml:space="preserve">silocybin (magic mushrooms) </w:t>
      </w:r>
    </w:p>
    <w:p w:rsidR="003C2222" w:rsidRPr="00F57284" w:rsidRDefault="00B479C6" w:rsidP="006D0A95">
      <w:pPr>
        <w:numPr>
          <w:ilvl w:val="0"/>
          <w:numId w:val="33"/>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e</w:t>
      </w:r>
      <w:r w:rsidR="003C2222" w:rsidRPr="00F57284">
        <w:rPr>
          <w:rFonts w:ascii="Century Gothic" w:hAnsi="Century Gothic" w:cs="Arial"/>
          <w:sz w:val="20"/>
          <w:szCs w:val="20"/>
        </w:rPr>
        <w:t xml:space="preserve">cstasy (MDMA, ecstasy, biccies, </w:t>
      </w:r>
      <w:r w:rsidRPr="00F57284">
        <w:rPr>
          <w:rFonts w:ascii="Century Gothic" w:hAnsi="Century Gothic" w:cs="Arial"/>
          <w:sz w:val="20"/>
          <w:szCs w:val="20"/>
        </w:rPr>
        <w:t>e</w:t>
      </w:r>
      <w:r w:rsidR="003C2222" w:rsidRPr="00F57284">
        <w:rPr>
          <w:rFonts w:ascii="Century Gothic" w:hAnsi="Century Gothic" w:cs="Arial"/>
          <w:sz w:val="20"/>
          <w:szCs w:val="20"/>
        </w:rPr>
        <w:t xml:space="preserve">ccies, E) </w:t>
      </w:r>
    </w:p>
    <w:p w:rsidR="004540D4" w:rsidRPr="00F57284" w:rsidRDefault="00B479C6" w:rsidP="0077556F">
      <w:pPr>
        <w:numPr>
          <w:ilvl w:val="0"/>
          <w:numId w:val="33"/>
        </w:numPr>
        <w:spacing w:after="160" w:line="288" w:lineRule="auto"/>
        <w:rPr>
          <w:rFonts w:ascii="Century Gothic" w:hAnsi="Century Gothic" w:cs="Arial"/>
          <w:sz w:val="20"/>
          <w:szCs w:val="20"/>
        </w:rPr>
      </w:pPr>
      <w:proofErr w:type="gramStart"/>
      <w:r w:rsidRPr="00F57284">
        <w:rPr>
          <w:rFonts w:ascii="Century Gothic" w:hAnsi="Century Gothic" w:cs="Arial"/>
          <w:sz w:val="20"/>
          <w:szCs w:val="20"/>
        </w:rPr>
        <w:t>c</w:t>
      </w:r>
      <w:r w:rsidR="003C2222" w:rsidRPr="00F57284">
        <w:rPr>
          <w:rFonts w:ascii="Century Gothic" w:hAnsi="Century Gothic" w:cs="Arial"/>
          <w:sz w:val="20"/>
          <w:szCs w:val="20"/>
        </w:rPr>
        <w:t>annabis</w:t>
      </w:r>
      <w:proofErr w:type="gramEnd"/>
      <w:r w:rsidR="003C2222" w:rsidRPr="00F57284">
        <w:rPr>
          <w:rFonts w:ascii="Century Gothic" w:hAnsi="Century Gothic" w:cs="Arial"/>
          <w:sz w:val="20"/>
          <w:szCs w:val="20"/>
        </w:rPr>
        <w:t xml:space="preserve"> (</w:t>
      </w:r>
      <w:r w:rsidR="00433DB4" w:rsidRPr="00F57284">
        <w:rPr>
          <w:rFonts w:ascii="Century Gothic" w:hAnsi="Century Gothic" w:cs="Arial"/>
          <w:sz w:val="20"/>
          <w:szCs w:val="20"/>
        </w:rPr>
        <w:t>in large or strong enough doses).</w:t>
      </w:r>
      <w:r w:rsidR="00DE29B0" w:rsidRPr="006D0A95">
        <w:rPr>
          <w:rFonts w:ascii="Century Gothic" w:hAnsi="Century Gothic" w:cs="Arial"/>
          <w:sz w:val="20"/>
          <w:szCs w:val="20"/>
          <w:vertAlign w:val="superscript"/>
        </w:rPr>
        <w:footnoteReference w:id="3"/>
      </w:r>
    </w:p>
    <w:p w:rsidR="0077556F" w:rsidRDefault="004540D4" w:rsidP="0077556F">
      <w:pPr>
        <w:spacing w:after="160"/>
        <w:rPr>
          <w:rFonts w:ascii="Century Gothic" w:hAnsi="Century Gothic" w:cs="Arial"/>
          <w:sz w:val="20"/>
          <w:szCs w:val="20"/>
        </w:rPr>
        <w:sectPr w:rsidR="0077556F">
          <w:footerReference w:type="default" r:id="rId9"/>
          <w:pgSz w:w="11907" w:h="16840" w:code="9"/>
          <w:pgMar w:top="1418" w:right="1134" w:bottom="1418" w:left="1134" w:header="709" w:footer="0" w:gutter="0"/>
          <w:cols w:space="708"/>
          <w:docGrid w:linePitch="360"/>
        </w:sectPr>
      </w:pPr>
      <w:r w:rsidRPr="00F57284">
        <w:rPr>
          <w:rFonts w:ascii="Century Gothic" w:hAnsi="Century Gothic" w:cs="Arial"/>
          <w:sz w:val="20"/>
          <w:szCs w:val="20"/>
        </w:rPr>
        <w:t>Some drugs have properties from two categories</w:t>
      </w:r>
      <w:r w:rsidR="00B479C6" w:rsidRPr="00F57284">
        <w:rPr>
          <w:rFonts w:ascii="Century Gothic" w:hAnsi="Century Gothic" w:cs="Arial"/>
          <w:sz w:val="20"/>
          <w:szCs w:val="20"/>
        </w:rPr>
        <w:t xml:space="preserve"> – </w:t>
      </w:r>
      <w:r w:rsidRPr="00F57284">
        <w:rPr>
          <w:rFonts w:ascii="Century Gothic" w:hAnsi="Century Gothic" w:cs="Arial"/>
          <w:sz w:val="20"/>
          <w:szCs w:val="20"/>
        </w:rPr>
        <w:t>cannabis is both depressant and hallucinogen,</w:t>
      </w:r>
      <w:r w:rsidR="0077556F">
        <w:rPr>
          <w:rFonts w:ascii="Century Gothic" w:hAnsi="Century Gothic" w:cs="Arial"/>
          <w:sz w:val="20"/>
          <w:szCs w:val="20"/>
        </w:rPr>
        <w:t xml:space="preserve"> </w:t>
      </w:r>
      <w:r w:rsidRPr="00F57284">
        <w:rPr>
          <w:rFonts w:ascii="Century Gothic" w:hAnsi="Century Gothic" w:cs="Arial"/>
          <w:sz w:val="20"/>
          <w:szCs w:val="20"/>
        </w:rPr>
        <w:t>ecstasy both stimulant and hallucinogen</w:t>
      </w:r>
      <w:r w:rsidR="00B479C6" w:rsidRPr="00F57284">
        <w:rPr>
          <w:rFonts w:ascii="Century Gothic" w:hAnsi="Century Gothic" w:cs="Arial"/>
          <w:sz w:val="20"/>
          <w:szCs w:val="20"/>
        </w:rPr>
        <w:t xml:space="preserve"> – </w:t>
      </w:r>
      <w:r w:rsidRPr="00F57284">
        <w:rPr>
          <w:rFonts w:ascii="Century Gothic" w:hAnsi="Century Gothic" w:cs="Arial"/>
          <w:sz w:val="20"/>
          <w:szCs w:val="20"/>
        </w:rPr>
        <w:t>but none i</w:t>
      </w:r>
      <w:r w:rsidR="0077556F">
        <w:rPr>
          <w:rFonts w:ascii="Century Gothic" w:hAnsi="Century Gothic" w:cs="Arial"/>
          <w:sz w:val="20"/>
          <w:szCs w:val="20"/>
        </w:rPr>
        <w:t>s both stimulant and depressant.</w:t>
      </w:r>
    </w:p>
    <w:p w:rsidR="00504B0D" w:rsidRPr="0077556F" w:rsidRDefault="00504B0D" w:rsidP="0077556F">
      <w:pPr>
        <w:spacing w:after="160"/>
        <w:jc w:val="right"/>
        <w:rPr>
          <w:rFonts w:ascii="Century Gothic" w:hAnsi="Century Gothic" w:cs="Arial"/>
          <w:sz w:val="20"/>
          <w:szCs w:val="20"/>
        </w:rPr>
      </w:pPr>
      <w:r w:rsidRPr="006D0A95">
        <w:rPr>
          <w:rFonts w:ascii="Century Gothic" w:hAnsi="Century Gothic" w:cs="Arial"/>
          <w:sz w:val="52"/>
          <w:szCs w:val="52"/>
        </w:rPr>
        <w:t xml:space="preserve">HANDOUT </w:t>
      </w:r>
      <w:r w:rsidR="00CA5606" w:rsidRPr="006D0A95">
        <w:rPr>
          <w:rFonts w:ascii="Century Gothic" w:hAnsi="Century Gothic" w:cs="Arial"/>
          <w:sz w:val="52"/>
          <w:szCs w:val="52"/>
        </w:rPr>
        <w:t>11.</w:t>
      </w:r>
      <w:r w:rsidR="004540D4" w:rsidRPr="006D0A95">
        <w:rPr>
          <w:rFonts w:ascii="Century Gothic" w:hAnsi="Century Gothic" w:cs="Arial"/>
          <w:sz w:val="52"/>
          <w:szCs w:val="52"/>
        </w:rPr>
        <w:t>4</w:t>
      </w:r>
    </w:p>
    <w:p w:rsidR="00504B0D" w:rsidRPr="006D0A95" w:rsidRDefault="00504B0D" w:rsidP="006D0A95">
      <w:pPr>
        <w:spacing w:after="160"/>
        <w:jc w:val="right"/>
        <w:rPr>
          <w:rFonts w:ascii="Century Gothic" w:hAnsi="Century Gothic" w:cs="Arial"/>
          <w:sz w:val="52"/>
          <w:szCs w:val="52"/>
        </w:rPr>
      </w:pPr>
      <w:r w:rsidRPr="006D0A95">
        <w:rPr>
          <w:rFonts w:ascii="Century Gothic" w:hAnsi="Century Gothic" w:cs="Arial"/>
          <w:sz w:val="52"/>
          <w:szCs w:val="52"/>
        </w:rPr>
        <w:t>Sign</w:t>
      </w:r>
      <w:r w:rsidR="00CA5606" w:rsidRPr="006D0A95">
        <w:rPr>
          <w:rFonts w:ascii="Century Gothic" w:hAnsi="Century Gothic" w:cs="Arial"/>
          <w:sz w:val="52"/>
          <w:szCs w:val="52"/>
        </w:rPr>
        <w:t xml:space="preserve">s </w:t>
      </w:r>
      <w:r w:rsidRPr="006D0A95">
        <w:rPr>
          <w:rFonts w:ascii="Century Gothic" w:hAnsi="Century Gothic" w:cs="Arial"/>
          <w:sz w:val="52"/>
          <w:szCs w:val="52"/>
        </w:rPr>
        <w:t>and symptoms</w:t>
      </w:r>
      <w:r w:rsidR="00F24158" w:rsidRPr="006D0A95">
        <w:rPr>
          <w:rFonts w:ascii="Century Gothic" w:hAnsi="Century Gothic" w:cs="Arial"/>
          <w:sz w:val="52"/>
          <w:szCs w:val="52"/>
        </w:rPr>
        <w:br/>
      </w:r>
      <w:r w:rsidRPr="006D0A95">
        <w:rPr>
          <w:rFonts w:ascii="Century Gothic" w:hAnsi="Century Gothic" w:cs="Arial"/>
          <w:sz w:val="52"/>
          <w:szCs w:val="52"/>
        </w:rPr>
        <w:t>of drug use</w:t>
      </w:r>
    </w:p>
    <w:p w:rsidR="00504B0D" w:rsidRPr="00F57284" w:rsidRDefault="00504B0D" w:rsidP="00F57284">
      <w:pPr>
        <w:spacing w:after="160" w:line="288" w:lineRule="auto"/>
        <w:rPr>
          <w:rFonts w:ascii="Century Gothic" w:hAnsi="Century Gothic" w:cs="Arial"/>
          <w:sz w:val="20"/>
          <w:szCs w:val="20"/>
        </w:rPr>
      </w:pPr>
    </w:p>
    <w:p w:rsidR="00504B0D" w:rsidRPr="00F57284" w:rsidRDefault="00504B0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It is important to keep in mind that if a young person shows any of the following symptoms, it does not necessarily mean that he or she is using drugs. The presence of some of these behaviours could be the product of stress, depression or a host of other problems. </w:t>
      </w:r>
    </w:p>
    <w:p w:rsidR="00504B0D" w:rsidRPr="006D0A95" w:rsidRDefault="00504B0D" w:rsidP="006D0A95">
      <w:pPr>
        <w:spacing w:after="60" w:line="288" w:lineRule="auto"/>
        <w:rPr>
          <w:rFonts w:ascii="Century Gothic" w:hAnsi="Century Gothic" w:cs="Arial"/>
          <w:b/>
          <w:sz w:val="22"/>
          <w:szCs w:val="22"/>
        </w:rPr>
      </w:pPr>
      <w:r w:rsidRPr="006D0A95">
        <w:rPr>
          <w:rFonts w:ascii="Century Gothic" w:hAnsi="Century Gothic" w:cs="Arial"/>
          <w:b/>
          <w:sz w:val="22"/>
          <w:szCs w:val="22"/>
        </w:rPr>
        <w:t xml:space="preserve">Physical </w:t>
      </w:r>
      <w:r w:rsidR="00B479C6" w:rsidRPr="006D0A95">
        <w:rPr>
          <w:rFonts w:ascii="Century Gothic" w:hAnsi="Century Gothic" w:cs="Arial"/>
          <w:b/>
          <w:sz w:val="22"/>
          <w:szCs w:val="22"/>
        </w:rPr>
        <w:t>s</w:t>
      </w:r>
      <w:r w:rsidRPr="006D0A95">
        <w:rPr>
          <w:rFonts w:ascii="Century Gothic" w:hAnsi="Century Gothic" w:cs="Arial"/>
          <w:b/>
          <w:sz w:val="22"/>
          <w:szCs w:val="22"/>
        </w:rPr>
        <w:t xml:space="preserve">igns </w:t>
      </w:r>
    </w:p>
    <w:p w:rsidR="00504B0D" w:rsidRPr="00F57284" w:rsidRDefault="00C513C0" w:rsidP="006D0A95">
      <w:pPr>
        <w:numPr>
          <w:ilvl w:val="0"/>
          <w:numId w:val="38"/>
        </w:numPr>
        <w:spacing w:after="100" w:line="288" w:lineRule="auto"/>
        <w:ind w:left="777" w:hanging="357"/>
        <w:rPr>
          <w:rFonts w:ascii="Century Gothic" w:hAnsi="Century Gothic" w:cs="Arial"/>
          <w:sz w:val="20"/>
          <w:szCs w:val="20"/>
        </w:rPr>
      </w:pPr>
      <w:r>
        <w:rPr>
          <w:rFonts w:ascii="Century Gothic" w:hAnsi="Century Gothic" w:cs="Arial"/>
          <w:sz w:val="20"/>
          <w:szCs w:val="20"/>
        </w:rPr>
        <w:t>Loss of appetite; increase in appetite;</w:t>
      </w:r>
      <w:r w:rsidR="00504B0D" w:rsidRPr="00F57284">
        <w:rPr>
          <w:rFonts w:ascii="Century Gothic" w:hAnsi="Century Gothic" w:cs="Arial"/>
          <w:sz w:val="20"/>
          <w:szCs w:val="20"/>
        </w:rPr>
        <w:t xml:space="preserve"> </w:t>
      </w:r>
      <w:r>
        <w:rPr>
          <w:rFonts w:ascii="Century Gothic" w:hAnsi="Century Gothic" w:cs="Arial"/>
          <w:sz w:val="20"/>
          <w:szCs w:val="20"/>
        </w:rPr>
        <w:t>changes in eating habits;</w:t>
      </w:r>
      <w:r w:rsidR="00504B0D" w:rsidRPr="00F57284">
        <w:rPr>
          <w:rFonts w:ascii="Century Gothic" w:hAnsi="Century Gothic" w:cs="Arial"/>
          <w:sz w:val="20"/>
          <w:szCs w:val="20"/>
        </w:rPr>
        <w:t xml:space="preserve"> unexplained weight loss or gain. </w:t>
      </w:r>
    </w:p>
    <w:p w:rsidR="00504B0D" w:rsidRPr="00F57284" w:rsidRDefault="00C513C0" w:rsidP="006D0A95">
      <w:pPr>
        <w:numPr>
          <w:ilvl w:val="0"/>
          <w:numId w:val="38"/>
        </w:numPr>
        <w:spacing w:after="100" w:line="288" w:lineRule="auto"/>
        <w:ind w:left="777" w:hanging="357"/>
        <w:rPr>
          <w:rFonts w:ascii="Century Gothic" w:hAnsi="Century Gothic" w:cs="Arial"/>
          <w:sz w:val="20"/>
          <w:szCs w:val="20"/>
        </w:rPr>
      </w:pPr>
      <w:r>
        <w:rPr>
          <w:rFonts w:ascii="Century Gothic" w:hAnsi="Century Gothic" w:cs="Arial"/>
          <w:sz w:val="20"/>
          <w:szCs w:val="20"/>
        </w:rPr>
        <w:t>Slowed or staggering walk; p</w:t>
      </w:r>
      <w:r w:rsidR="00504B0D" w:rsidRPr="00F57284">
        <w:rPr>
          <w:rFonts w:ascii="Century Gothic" w:hAnsi="Century Gothic" w:cs="Arial"/>
          <w:sz w:val="20"/>
          <w:szCs w:val="20"/>
        </w:rPr>
        <w:t xml:space="preserve">oor physical coordination. </w:t>
      </w:r>
    </w:p>
    <w:p w:rsidR="00504B0D" w:rsidRPr="00F57284" w:rsidRDefault="00EC1E0F" w:rsidP="006D0A95">
      <w:pPr>
        <w:numPr>
          <w:ilvl w:val="0"/>
          <w:numId w:val="38"/>
        </w:numPr>
        <w:spacing w:after="100" w:line="288" w:lineRule="auto"/>
        <w:ind w:left="777" w:hanging="357"/>
        <w:rPr>
          <w:rFonts w:ascii="Century Gothic" w:hAnsi="Century Gothic" w:cs="Arial"/>
          <w:sz w:val="20"/>
          <w:szCs w:val="20"/>
        </w:rPr>
      </w:pPr>
      <w:r>
        <w:rPr>
          <w:rFonts w:ascii="Century Gothic" w:hAnsi="Century Gothic" w:cs="Arial"/>
          <w:noProof/>
          <w:sz w:val="20"/>
          <w:szCs w:val="20"/>
          <w:lang w:val="en-US"/>
        </w:rPr>
        <w:drawing>
          <wp:anchor distT="0" distB="0" distL="114300" distR="114300" simplePos="0" relativeHeight="251656704" behindDoc="0" locked="0" layoutInCell="1" allowOverlap="1">
            <wp:simplePos x="0" y="0"/>
            <wp:positionH relativeFrom="column">
              <wp:posOffset>4000500</wp:posOffset>
            </wp:positionH>
            <wp:positionV relativeFrom="paragraph">
              <wp:posOffset>83185</wp:posOffset>
            </wp:positionV>
            <wp:extent cx="1476375" cy="2219325"/>
            <wp:effectExtent l="0" t="0" r="9525" b="9525"/>
            <wp:wrapSquare wrapText="bothSides"/>
            <wp:docPr id="5" name="Picture 5"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1"/>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2219325"/>
                    </a:xfrm>
                    <a:prstGeom prst="rect">
                      <a:avLst/>
                    </a:prstGeom>
                    <a:noFill/>
                    <a:ln>
                      <a:noFill/>
                    </a:ln>
                  </pic:spPr>
                </pic:pic>
              </a:graphicData>
            </a:graphic>
          </wp:anchor>
        </w:drawing>
      </w:r>
      <w:r w:rsidR="00C513C0">
        <w:rPr>
          <w:rFonts w:ascii="Century Gothic" w:hAnsi="Century Gothic" w:cs="Arial"/>
          <w:sz w:val="20"/>
          <w:szCs w:val="20"/>
        </w:rPr>
        <w:t>Inability to sleep; awake at unusual times;</w:t>
      </w:r>
      <w:r w:rsidR="00504B0D" w:rsidRPr="00F57284">
        <w:rPr>
          <w:rFonts w:ascii="Century Gothic" w:hAnsi="Century Gothic" w:cs="Arial"/>
          <w:sz w:val="20"/>
          <w:szCs w:val="20"/>
        </w:rPr>
        <w:t xml:space="preserve"> unusual laziness.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Red, watery eyes; pupils larger or smaller than usual; blank stare.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Cold, sweaty palms; shaking hands.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Puffy face, blushing or paleness.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Smell of substance on breath, body or clothes.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Extreme hyperactivity; excessive talkativeness.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Runny nose; hacking cough.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Needle marks on lower arm, leg or bottom of feet. </w:t>
      </w:r>
    </w:p>
    <w:p w:rsidR="00504B0D" w:rsidRPr="00F57284" w:rsidRDefault="00504B0D" w:rsidP="006D0A95">
      <w:pPr>
        <w:numPr>
          <w:ilvl w:val="0"/>
          <w:numId w:val="38"/>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Nausea, vomiting or excessive sweating. </w:t>
      </w:r>
    </w:p>
    <w:p w:rsidR="00504B0D" w:rsidRPr="00F57284" w:rsidRDefault="00504B0D" w:rsidP="006D0A95">
      <w:pPr>
        <w:numPr>
          <w:ilvl w:val="0"/>
          <w:numId w:val="38"/>
        </w:numPr>
        <w:spacing w:after="160" w:line="288" w:lineRule="auto"/>
        <w:rPr>
          <w:rFonts w:ascii="Century Gothic" w:hAnsi="Century Gothic" w:cs="Arial"/>
          <w:sz w:val="20"/>
          <w:szCs w:val="20"/>
        </w:rPr>
      </w:pPr>
      <w:r w:rsidRPr="00F57284">
        <w:rPr>
          <w:rFonts w:ascii="Century Gothic" w:hAnsi="Century Gothic" w:cs="Arial"/>
          <w:sz w:val="20"/>
          <w:szCs w:val="20"/>
        </w:rPr>
        <w:t xml:space="preserve">Tremors or shakes of hands, feet or head. </w:t>
      </w:r>
    </w:p>
    <w:p w:rsidR="00504B0D" w:rsidRPr="006D0A95" w:rsidRDefault="000A7918" w:rsidP="006D0A95">
      <w:pPr>
        <w:tabs>
          <w:tab w:val="left" w:pos="2472"/>
        </w:tabs>
        <w:spacing w:after="60" w:line="288" w:lineRule="auto"/>
        <w:rPr>
          <w:rFonts w:ascii="Century Gothic" w:hAnsi="Century Gothic" w:cs="Arial"/>
          <w:b/>
          <w:sz w:val="22"/>
          <w:szCs w:val="22"/>
        </w:rPr>
      </w:pPr>
      <w:r w:rsidRPr="006D0A95">
        <w:rPr>
          <w:rFonts w:ascii="Century Gothic" w:hAnsi="Century Gothic" w:cs="Arial"/>
          <w:b/>
          <w:sz w:val="22"/>
          <w:szCs w:val="22"/>
        </w:rPr>
        <w:t>Behavioural</w:t>
      </w:r>
      <w:r w:rsidR="00504B0D" w:rsidRPr="006D0A95">
        <w:rPr>
          <w:rFonts w:ascii="Century Gothic" w:hAnsi="Century Gothic" w:cs="Arial"/>
          <w:b/>
          <w:sz w:val="22"/>
          <w:szCs w:val="22"/>
        </w:rPr>
        <w:t xml:space="preserve"> </w:t>
      </w:r>
      <w:r w:rsidR="00B479C6" w:rsidRPr="006D0A95">
        <w:rPr>
          <w:rFonts w:ascii="Century Gothic" w:hAnsi="Century Gothic" w:cs="Arial"/>
          <w:b/>
          <w:sz w:val="22"/>
          <w:szCs w:val="22"/>
        </w:rPr>
        <w:t>s</w:t>
      </w:r>
      <w:r w:rsidR="00504B0D" w:rsidRPr="006D0A95">
        <w:rPr>
          <w:rFonts w:ascii="Century Gothic" w:hAnsi="Century Gothic" w:cs="Arial"/>
          <w:b/>
          <w:sz w:val="22"/>
          <w:szCs w:val="22"/>
        </w:rPr>
        <w:t xml:space="preserve">igns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Change in overall attitude/personality with no other identifiable cause.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Changes in friends; new hang-outs; sudden avoidance of old crowd; doesn't want to talk about new friends; friends are known drug users.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Change in activities or hobbies.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Drop in grades at school or performance at work; skips school or is late for school.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Change in habits at home; loss of interest in family and family activities.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Difficulty in paying attention; forgetfulness. </w:t>
      </w:r>
    </w:p>
    <w:p w:rsidR="00504B0D" w:rsidRPr="00F57284" w:rsidRDefault="00504B0D" w:rsidP="006D0A95">
      <w:pPr>
        <w:numPr>
          <w:ilvl w:val="0"/>
          <w:numId w:val="39"/>
        </w:numPr>
        <w:spacing w:after="16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General lack of motivation, energy, self-esteem, </w:t>
      </w:r>
      <w:r w:rsidR="00B479C6" w:rsidRPr="00F57284">
        <w:rPr>
          <w:rFonts w:ascii="Century Gothic" w:hAnsi="Century Gothic" w:cs="Arial"/>
          <w:sz w:val="20"/>
          <w:szCs w:val="20"/>
        </w:rPr>
        <w:t>an ‘</w:t>
      </w:r>
      <w:r w:rsidRPr="00F57284">
        <w:rPr>
          <w:rFonts w:ascii="Century Gothic" w:hAnsi="Century Gothic" w:cs="Arial"/>
          <w:sz w:val="20"/>
          <w:szCs w:val="20"/>
        </w:rPr>
        <w:t>I don't care</w:t>
      </w:r>
      <w:r w:rsidR="00B479C6" w:rsidRPr="00F57284">
        <w:rPr>
          <w:rFonts w:ascii="Century Gothic" w:hAnsi="Century Gothic" w:cs="Arial"/>
          <w:sz w:val="20"/>
          <w:szCs w:val="20"/>
        </w:rPr>
        <w:t>’</w:t>
      </w:r>
      <w:r w:rsidRPr="00F57284">
        <w:rPr>
          <w:rFonts w:ascii="Century Gothic" w:hAnsi="Century Gothic" w:cs="Arial"/>
          <w:sz w:val="20"/>
          <w:szCs w:val="20"/>
        </w:rPr>
        <w:t xml:space="preserve"> attitude.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Sudden oversensitivity, temper tantrums, or resentful </w:t>
      </w:r>
      <w:r w:rsidR="000A7918" w:rsidRPr="00F57284">
        <w:rPr>
          <w:rFonts w:ascii="Century Gothic" w:hAnsi="Century Gothic" w:cs="Arial"/>
          <w:sz w:val="20"/>
          <w:szCs w:val="20"/>
        </w:rPr>
        <w:t>behaviour</w:t>
      </w:r>
      <w:r w:rsidRPr="00F57284">
        <w:rPr>
          <w:rFonts w:ascii="Century Gothic" w:hAnsi="Century Gothic" w:cs="Arial"/>
          <w:sz w:val="20"/>
          <w:szCs w:val="20"/>
        </w:rPr>
        <w:t xml:space="preserve">.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Moodiness, irritability,</w:t>
      </w:r>
      <w:r w:rsidR="00561C9F" w:rsidRPr="00F57284">
        <w:rPr>
          <w:rFonts w:ascii="Century Gothic" w:hAnsi="Century Gothic" w:cs="Arial"/>
          <w:sz w:val="20"/>
          <w:szCs w:val="20"/>
        </w:rPr>
        <w:t xml:space="preserve"> </w:t>
      </w:r>
      <w:r w:rsidR="000A7918" w:rsidRPr="00F57284">
        <w:rPr>
          <w:rFonts w:ascii="Century Gothic" w:hAnsi="Century Gothic" w:cs="Arial"/>
          <w:sz w:val="20"/>
          <w:szCs w:val="20"/>
        </w:rPr>
        <w:t>paranoia or</w:t>
      </w:r>
      <w:r w:rsidRPr="00F57284">
        <w:rPr>
          <w:rFonts w:ascii="Century Gothic" w:hAnsi="Century Gothic" w:cs="Arial"/>
          <w:sz w:val="20"/>
          <w:szCs w:val="20"/>
        </w:rPr>
        <w:t xml:space="preserve"> nervousness. </w:t>
      </w:r>
    </w:p>
    <w:p w:rsidR="00561C9F"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Silliness or giddiness.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Excessive need for privacy; unreachable.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Secretive or suspicious </w:t>
      </w:r>
      <w:r w:rsidR="000A7918" w:rsidRPr="00F57284">
        <w:rPr>
          <w:rFonts w:ascii="Century Gothic" w:hAnsi="Century Gothic" w:cs="Arial"/>
          <w:sz w:val="20"/>
          <w:szCs w:val="20"/>
        </w:rPr>
        <w:t>behaviour</w:t>
      </w:r>
      <w:r w:rsidRPr="00F57284">
        <w:rPr>
          <w:rFonts w:ascii="Century Gothic" w:hAnsi="Century Gothic" w:cs="Arial"/>
          <w:sz w:val="20"/>
          <w:szCs w:val="20"/>
        </w:rPr>
        <w:t xml:space="preserve">.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Chronic dishonesty.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Unexplained need for money, stealing money or items. </w:t>
      </w:r>
    </w:p>
    <w:p w:rsidR="00504B0D" w:rsidRPr="00F57284" w:rsidRDefault="00504B0D" w:rsidP="006D0A95">
      <w:pPr>
        <w:numPr>
          <w:ilvl w:val="0"/>
          <w:numId w:val="39"/>
        </w:numPr>
        <w:spacing w:after="100" w:line="288" w:lineRule="auto"/>
        <w:ind w:left="777" w:hanging="357"/>
        <w:rPr>
          <w:rFonts w:ascii="Century Gothic" w:hAnsi="Century Gothic" w:cs="Arial"/>
          <w:sz w:val="20"/>
          <w:szCs w:val="20"/>
        </w:rPr>
      </w:pPr>
      <w:r w:rsidRPr="00F57284">
        <w:rPr>
          <w:rFonts w:ascii="Century Gothic" w:hAnsi="Century Gothic" w:cs="Arial"/>
          <w:sz w:val="20"/>
          <w:szCs w:val="20"/>
        </w:rPr>
        <w:t xml:space="preserve">Change in personal grooming habits. </w:t>
      </w:r>
    </w:p>
    <w:p w:rsidR="00504B0D" w:rsidRPr="006D0A95" w:rsidRDefault="00504B0D" w:rsidP="006D0A95">
      <w:pPr>
        <w:numPr>
          <w:ilvl w:val="0"/>
          <w:numId w:val="39"/>
        </w:numPr>
        <w:spacing w:after="160" w:line="288" w:lineRule="auto"/>
        <w:ind w:left="777" w:hanging="357"/>
        <w:rPr>
          <w:rFonts w:ascii="Century Gothic" w:hAnsi="Century Gothic" w:cs="Arial"/>
          <w:sz w:val="20"/>
          <w:szCs w:val="20"/>
        </w:rPr>
      </w:pPr>
      <w:r w:rsidRPr="006D0A95">
        <w:rPr>
          <w:rFonts w:ascii="Century Gothic" w:hAnsi="Century Gothic" w:cs="Arial"/>
          <w:sz w:val="20"/>
          <w:szCs w:val="20"/>
        </w:rPr>
        <w:t xml:space="preserve">Possession of drug paraphernalia. </w:t>
      </w:r>
    </w:p>
    <w:p w:rsidR="00504B0D" w:rsidRPr="006D0A95" w:rsidRDefault="00504B0D" w:rsidP="006D0A95">
      <w:pPr>
        <w:spacing w:after="60" w:line="288" w:lineRule="auto"/>
        <w:rPr>
          <w:rFonts w:ascii="Century Gothic" w:hAnsi="Century Gothic" w:cs="Arial"/>
          <w:b/>
          <w:sz w:val="22"/>
          <w:szCs w:val="22"/>
        </w:rPr>
      </w:pPr>
      <w:r w:rsidRPr="006D0A95">
        <w:rPr>
          <w:rFonts w:ascii="Century Gothic" w:hAnsi="Century Gothic" w:cs="Arial"/>
          <w:b/>
          <w:sz w:val="22"/>
          <w:szCs w:val="22"/>
        </w:rPr>
        <w:t>Drug</w:t>
      </w:r>
      <w:r w:rsidR="00B479C6" w:rsidRPr="006D0A95">
        <w:rPr>
          <w:rFonts w:ascii="Century Gothic" w:hAnsi="Century Gothic" w:cs="Arial"/>
          <w:b/>
          <w:sz w:val="22"/>
          <w:szCs w:val="22"/>
        </w:rPr>
        <w:t>-s</w:t>
      </w:r>
      <w:r w:rsidRPr="006D0A95">
        <w:rPr>
          <w:rFonts w:ascii="Century Gothic" w:hAnsi="Century Gothic" w:cs="Arial"/>
          <w:b/>
          <w:sz w:val="22"/>
          <w:szCs w:val="22"/>
        </w:rPr>
        <w:t xml:space="preserve">pecific </w:t>
      </w:r>
      <w:r w:rsidR="00B479C6" w:rsidRPr="006D0A95">
        <w:rPr>
          <w:rFonts w:ascii="Century Gothic" w:hAnsi="Century Gothic" w:cs="Arial"/>
          <w:b/>
          <w:sz w:val="22"/>
          <w:szCs w:val="22"/>
        </w:rPr>
        <w:t>s</w:t>
      </w:r>
      <w:r w:rsidRPr="006D0A95">
        <w:rPr>
          <w:rFonts w:ascii="Century Gothic" w:hAnsi="Century Gothic" w:cs="Arial"/>
          <w:b/>
          <w:sz w:val="22"/>
          <w:szCs w:val="22"/>
        </w:rPr>
        <w:t>ymptoms</w:t>
      </w:r>
    </w:p>
    <w:p w:rsidR="00CA6CF0" w:rsidRPr="00F57284" w:rsidRDefault="00504B0D" w:rsidP="00F57284">
      <w:pPr>
        <w:spacing w:after="160" w:line="288" w:lineRule="auto"/>
        <w:rPr>
          <w:rFonts w:ascii="Century Gothic" w:hAnsi="Century Gothic" w:cs="Arial"/>
          <w:sz w:val="20"/>
          <w:szCs w:val="20"/>
        </w:rPr>
      </w:pPr>
      <w:r w:rsidRPr="006D0A95">
        <w:rPr>
          <w:rFonts w:ascii="Century Gothic" w:hAnsi="Century Gothic" w:cs="Arial"/>
          <w:b/>
          <w:sz w:val="20"/>
          <w:szCs w:val="20"/>
        </w:rPr>
        <w:t>Marijuana</w:t>
      </w:r>
      <w:r w:rsidR="00C513C0">
        <w:rPr>
          <w:rFonts w:ascii="Century Gothic" w:hAnsi="Century Gothic" w:cs="Arial"/>
          <w:b/>
          <w:sz w:val="20"/>
          <w:szCs w:val="20"/>
        </w:rPr>
        <w:t>.</w:t>
      </w:r>
      <w:r w:rsidRPr="00F57284">
        <w:rPr>
          <w:rFonts w:ascii="Century Gothic" w:hAnsi="Century Gothic" w:cs="Arial"/>
          <w:sz w:val="20"/>
          <w:szCs w:val="20"/>
        </w:rPr>
        <w:t xml:space="preserve"> Glassy, red eyes; loud talking and inappropriate laughter followed by sleepiness; a sweet</w:t>
      </w:r>
      <w:r w:rsidR="00B479C6" w:rsidRPr="00F57284">
        <w:rPr>
          <w:rFonts w:ascii="Century Gothic" w:hAnsi="Century Gothic" w:cs="Arial"/>
          <w:sz w:val="20"/>
          <w:szCs w:val="20"/>
        </w:rPr>
        <w:t>,</w:t>
      </w:r>
      <w:r w:rsidRPr="00F57284">
        <w:rPr>
          <w:rFonts w:ascii="Century Gothic" w:hAnsi="Century Gothic" w:cs="Arial"/>
          <w:sz w:val="20"/>
          <w:szCs w:val="20"/>
        </w:rPr>
        <w:t xml:space="preserve"> burnt scent; loss of interest, motivation; weight gain or loss.</w:t>
      </w:r>
    </w:p>
    <w:p w:rsidR="00504B0D" w:rsidRPr="00F57284" w:rsidRDefault="00504B0D" w:rsidP="00F57284">
      <w:pPr>
        <w:spacing w:after="160" w:line="288" w:lineRule="auto"/>
        <w:rPr>
          <w:rFonts w:ascii="Century Gothic" w:hAnsi="Century Gothic" w:cs="Arial"/>
          <w:sz w:val="20"/>
          <w:szCs w:val="20"/>
        </w:rPr>
      </w:pPr>
      <w:r w:rsidRPr="006D0A95">
        <w:rPr>
          <w:rFonts w:ascii="Century Gothic" w:hAnsi="Century Gothic" w:cs="Arial"/>
          <w:b/>
          <w:sz w:val="20"/>
          <w:szCs w:val="20"/>
        </w:rPr>
        <w:t>Alcohol</w:t>
      </w:r>
      <w:r w:rsidR="00C513C0">
        <w:rPr>
          <w:rFonts w:ascii="Century Gothic" w:hAnsi="Century Gothic" w:cs="Arial"/>
          <w:b/>
          <w:sz w:val="20"/>
          <w:szCs w:val="20"/>
        </w:rPr>
        <w:t>.</w:t>
      </w:r>
      <w:r w:rsidRPr="00F57284">
        <w:rPr>
          <w:rFonts w:ascii="Century Gothic" w:hAnsi="Century Gothic" w:cs="Arial"/>
          <w:sz w:val="20"/>
          <w:szCs w:val="20"/>
        </w:rPr>
        <w:t xml:space="preserve"> Clumsiness; difficulty walking; slurred speech; sleepiness; poor judgment; dilated pupils; possession of a false ID card.</w:t>
      </w:r>
    </w:p>
    <w:p w:rsidR="00504B0D" w:rsidRPr="00F57284" w:rsidRDefault="00504B0D" w:rsidP="00F57284">
      <w:pPr>
        <w:spacing w:after="160" w:line="288" w:lineRule="auto"/>
        <w:rPr>
          <w:rFonts w:ascii="Century Gothic" w:hAnsi="Century Gothic" w:cs="Arial"/>
          <w:sz w:val="20"/>
          <w:szCs w:val="20"/>
        </w:rPr>
      </w:pPr>
      <w:proofErr w:type="gramStart"/>
      <w:r w:rsidRPr="006D0A95">
        <w:rPr>
          <w:rFonts w:ascii="Century Gothic" w:hAnsi="Century Gothic" w:cs="Arial"/>
          <w:b/>
          <w:sz w:val="20"/>
          <w:szCs w:val="20"/>
        </w:rPr>
        <w:t>Depressants (including barbiturates and tranquili</w:t>
      </w:r>
      <w:r w:rsidR="00B479C6" w:rsidRPr="006D0A95">
        <w:rPr>
          <w:rFonts w:ascii="Century Gothic" w:hAnsi="Century Gothic" w:cs="Arial"/>
          <w:b/>
          <w:sz w:val="20"/>
          <w:szCs w:val="20"/>
        </w:rPr>
        <w:t>s</w:t>
      </w:r>
      <w:r w:rsidRPr="006D0A95">
        <w:rPr>
          <w:rFonts w:ascii="Century Gothic" w:hAnsi="Century Gothic" w:cs="Arial"/>
          <w:b/>
          <w:sz w:val="20"/>
          <w:szCs w:val="20"/>
        </w:rPr>
        <w:t>ers)</w:t>
      </w:r>
      <w:r w:rsidR="00C513C0">
        <w:rPr>
          <w:rFonts w:ascii="Century Gothic" w:hAnsi="Century Gothic" w:cs="Arial"/>
          <w:b/>
          <w:sz w:val="20"/>
          <w:szCs w:val="20"/>
        </w:rPr>
        <w:t>.</w:t>
      </w:r>
      <w:proofErr w:type="gramEnd"/>
      <w:r w:rsidRPr="00F57284">
        <w:rPr>
          <w:rFonts w:ascii="Century Gothic" w:hAnsi="Century Gothic" w:cs="Arial"/>
          <w:sz w:val="20"/>
          <w:szCs w:val="20"/>
        </w:rPr>
        <w:t xml:space="preserve"> Seems drunk but without the associated </w:t>
      </w:r>
      <w:r w:rsidR="000A7918" w:rsidRPr="00F57284">
        <w:rPr>
          <w:rFonts w:ascii="Century Gothic" w:hAnsi="Century Gothic" w:cs="Arial"/>
          <w:sz w:val="20"/>
          <w:szCs w:val="20"/>
        </w:rPr>
        <w:t>odour</w:t>
      </w:r>
      <w:r w:rsidRPr="00F57284">
        <w:rPr>
          <w:rFonts w:ascii="Century Gothic" w:hAnsi="Century Gothic" w:cs="Arial"/>
          <w:sz w:val="20"/>
          <w:szCs w:val="20"/>
        </w:rPr>
        <w:t xml:space="preserve"> of alcohol; difficulty concentrating; clumsiness; poor judgment; slurred speech; sleepiness; and contracted pupils.</w:t>
      </w:r>
    </w:p>
    <w:p w:rsidR="00504B0D" w:rsidRPr="00F57284" w:rsidRDefault="00504B0D" w:rsidP="00F57284">
      <w:pPr>
        <w:spacing w:after="160" w:line="288" w:lineRule="auto"/>
        <w:rPr>
          <w:rFonts w:ascii="Century Gothic" w:hAnsi="Century Gothic" w:cs="Arial"/>
          <w:sz w:val="20"/>
          <w:szCs w:val="20"/>
        </w:rPr>
      </w:pPr>
      <w:r w:rsidRPr="006D0A95">
        <w:rPr>
          <w:rFonts w:ascii="Century Gothic" w:hAnsi="Century Gothic" w:cs="Arial"/>
          <w:b/>
          <w:sz w:val="20"/>
          <w:szCs w:val="20"/>
        </w:rPr>
        <w:t>Stimulants</w:t>
      </w:r>
      <w:r w:rsidR="00C513C0">
        <w:rPr>
          <w:rFonts w:ascii="Century Gothic" w:hAnsi="Century Gothic" w:cs="Arial"/>
          <w:b/>
          <w:sz w:val="20"/>
          <w:szCs w:val="20"/>
        </w:rPr>
        <w:t>.</w:t>
      </w:r>
      <w:r w:rsidRPr="00F57284">
        <w:rPr>
          <w:rFonts w:ascii="Century Gothic" w:hAnsi="Century Gothic" w:cs="Arial"/>
          <w:sz w:val="20"/>
          <w:szCs w:val="20"/>
        </w:rPr>
        <w:t xml:space="preserve"> Hyperactivity; euphoria; irritability; anxiety; excessive talking followed by depression or excessive sleeping at odd times; may go long periods of time without eating or sleeping; dilated pupils; weight loss; dry mouth and nose.</w:t>
      </w:r>
    </w:p>
    <w:p w:rsidR="00504B0D" w:rsidRPr="00F57284" w:rsidRDefault="00504B0D" w:rsidP="00F57284">
      <w:pPr>
        <w:spacing w:after="160" w:line="288" w:lineRule="auto"/>
        <w:rPr>
          <w:rFonts w:ascii="Century Gothic" w:hAnsi="Century Gothic" w:cs="Arial"/>
          <w:sz w:val="20"/>
          <w:szCs w:val="20"/>
        </w:rPr>
      </w:pPr>
      <w:proofErr w:type="gramStart"/>
      <w:r w:rsidRPr="006D0A95">
        <w:rPr>
          <w:rFonts w:ascii="Century Gothic" w:hAnsi="Century Gothic" w:cs="Arial"/>
          <w:b/>
          <w:sz w:val="20"/>
          <w:szCs w:val="20"/>
        </w:rPr>
        <w:t>Inhalants (</w:t>
      </w:r>
      <w:r w:rsidR="00B479C6" w:rsidRPr="006D0A95">
        <w:rPr>
          <w:rFonts w:ascii="Century Gothic" w:hAnsi="Century Gothic" w:cs="Arial"/>
          <w:b/>
          <w:sz w:val="20"/>
          <w:szCs w:val="20"/>
        </w:rPr>
        <w:t>g</w:t>
      </w:r>
      <w:r w:rsidRPr="006D0A95">
        <w:rPr>
          <w:rFonts w:ascii="Century Gothic" w:hAnsi="Century Gothic" w:cs="Arial"/>
          <w:b/>
          <w:sz w:val="20"/>
          <w:szCs w:val="20"/>
        </w:rPr>
        <w:t xml:space="preserve">lues, aerosols and </w:t>
      </w:r>
      <w:r w:rsidR="000A7918" w:rsidRPr="006D0A95">
        <w:rPr>
          <w:rFonts w:ascii="Century Gothic" w:hAnsi="Century Gothic" w:cs="Arial"/>
          <w:b/>
          <w:sz w:val="20"/>
          <w:szCs w:val="20"/>
        </w:rPr>
        <w:t>vapours</w:t>
      </w:r>
      <w:r w:rsidRPr="006D0A95">
        <w:rPr>
          <w:rFonts w:ascii="Century Gothic" w:hAnsi="Century Gothic" w:cs="Arial"/>
          <w:b/>
          <w:sz w:val="20"/>
          <w:szCs w:val="20"/>
        </w:rPr>
        <w:t>)</w:t>
      </w:r>
      <w:r w:rsidR="00C513C0">
        <w:rPr>
          <w:rFonts w:ascii="Century Gothic" w:hAnsi="Century Gothic" w:cs="Arial"/>
          <w:b/>
          <w:sz w:val="20"/>
          <w:szCs w:val="20"/>
        </w:rPr>
        <w:t>.</w:t>
      </w:r>
      <w:proofErr w:type="gramEnd"/>
      <w:r w:rsidRPr="00F57284">
        <w:rPr>
          <w:rFonts w:ascii="Century Gothic" w:hAnsi="Century Gothic" w:cs="Arial"/>
          <w:sz w:val="20"/>
          <w:szCs w:val="20"/>
        </w:rPr>
        <w:t xml:space="preserve"> Watery eyes; impaired vision, memory and thought; secretions from the nose or rashes around the nose and mouth; headaches and nausea; appearance of intoxication; drowsiness; poor muscle control; changes in appetite; anxiety; irritability; an unusual number of spray cans in the </w:t>
      </w:r>
      <w:r w:rsidR="00B479C6" w:rsidRPr="00F57284">
        <w:rPr>
          <w:rFonts w:ascii="Century Gothic" w:hAnsi="Century Gothic" w:cs="Arial"/>
          <w:sz w:val="20"/>
          <w:szCs w:val="20"/>
        </w:rPr>
        <w:t>garbage</w:t>
      </w:r>
      <w:r w:rsidRPr="00F57284">
        <w:rPr>
          <w:rFonts w:ascii="Century Gothic" w:hAnsi="Century Gothic" w:cs="Arial"/>
          <w:sz w:val="20"/>
          <w:szCs w:val="20"/>
        </w:rPr>
        <w:t>.</w:t>
      </w:r>
    </w:p>
    <w:p w:rsidR="00504B0D" w:rsidRPr="00F57284" w:rsidRDefault="00504B0D" w:rsidP="00F57284">
      <w:pPr>
        <w:spacing w:after="160" w:line="288" w:lineRule="auto"/>
        <w:rPr>
          <w:rFonts w:ascii="Century Gothic" w:hAnsi="Century Gothic" w:cs="Arial"/>
          <w:sz w:val="20"/>
          <w:szCs w:val="20"/>
        </w:rPr>
      </w:pPr>
      <w:r w:rsidRPr="006D0A95">
        <w:rPr>
          <w:rFonts w:ascii="Century Gothic" w:hAnsi="Century Gothic" w:cs="Arial"/>
          <w:b/>
          <w:sz w:val="20"/>
          <w:szCs w:val="20"/>
        </w:rPr>
        <w:t>Hallucinogens</w:t>
      </w:r>
      <w:r w:rsidR="00C513C0">
        <w:rPr>
          <w:rFonts w:ascii="Century Gothic" w:hAnsi="Century Gothic" w:cs="Arial"/>
          <w:b/>
          <w:sz w:val="20"/>
          <w:szCs w:val="20"/>
        </w:rPr>
        <w:t>.</w:t>
      </w:r>
      <w:r w:rsidRPr="00F57284">
        <w:rPr>
          <w:rFonts w:ascii="Century Gothic" w:hAnsi="Century Gothic" w:cs="Arial"/>
          <w:sz w:val="20"/>
          <w:szCs w:val="20"/>
        </w:rPr>
        <w:t xml:space="preserve"> Dilated pupils; bizarre and irrational </w:t>
      </w:r>
      <w:r w:rsidR="000A7918" w:rsidRPr="00F57284">
        <w:rPr>
          <w:rFonts w:ascii="Century Gothic" w:hAnsi="Century Gothic" w:cs="Arial"/>
          <w:sz w:val="20"/>
          <w:szCs w:val="20"/>
        </w:rPr>
        <w:t>behaviour</w:t>
      </w:r>
      <w:r w:rsidR="00B479C6" w:rsidRPr="00F57284">
        <w:rPr>
          <w:rFonts w:ascii="Century Gothic" w:hAnsi="Century Gothic" w:cs="Arial"/>
          <w:sz w:val="20"/>
          <w:szCs w:val="20"/>
        </w:rPr>
        <w:t>,</w:t>
      </w:r>
      <w:r w:rsidRPr="00F57284">
        <w:rPr>
          <w:rFonts w:ascii="Century Gothic" w:hAnsi="Century Gothic" w:cs="Arial"/>
          <w:sz w:val="20"/>
          <w:szCs w:val="20"/>
        </w:rPr>
        <w:t xml:space="preserve"> including paranoia, aggression, hallucinations; mood swings; detachment from people; absorption with self or other objects, slurred speech; confusion.</w:t>
      </w:r>
    </w:p>
    <w:p w:rsidR="00433DB4" w:rsidRPr="00F57284" w:rsidRDefault="00EC1E0F" w:rsidP="00F57284">
      <w:pPr>
        <w:spacing w:after="160" w:line="288" w:lineRule="auto"/>
        <w:rPr>
          <w:rFonts w:ascii="Century Gothic" w:hAnsi="Century Gothic" w:cs="Arial"/>
          <w:sz w:val="20"/>
          <w:szCs w:val="20"/>
        </w:rPr>
      </w:pPr>
      <w:r>
        <w:rPr>
          <w:rFonts w:ascii="Century Gothic" w:hAnsi="Century Gothic" w:cs="Arial"/>
          <w:noProof/>
          <w:sz w:val="20"/>
          <w:szCs w:val="20"/>
          <w:vertAlign w:val="superscript"/>
          <w:lang w:val="en-US"/>
        </w:rPr>
        <w:drawing>
          <wp:anchor distT="0" distB="0" distL="114300" distR="114300" simplePos="0" relativeHeight="251657728" behindDoc="0" locked="0" layoutInCell="1" allowOverlap="1">
            <wp:simplePos x="0" y="0"/>
            <wp:positionH relativeFrom="column">
              <wp:posOffset>3886200</wp:posOffset>
            </wp:positionH>
            <wp:positionV relativeFrom="paragraph">
              <wp:posOffset>194310</wp:posOffset>
            </wp:positionV>
            <wp:extent cx="2327910" cy="1409700"/>
            <wp:effectExtent l="0" t="0" r="0" b="0"/>
            <wp:wrapSquare wrapText="bothSides"/>
            <wp:docPr id="6" name="Picture 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1"/>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7910" cy="1409700"/>
                    </a:xfrm>
                    <a:prstGeom prst="rect">
                      <a:avLst/>
                    </a:prstGeom>
                    <a:noFill/>
                    <a:ln>
                      <a:noFill/>
                    </a:ln>
                  </pic:spPr>
                </pic:pic>
              </a:graphicData>
            </a:graphic>
          </wp:anchor>
        </w:drawing>
      </w:r>
      <w:r w:rsidR="00504B0D" w:rsidRPr="006D0A95">
        <w:rPr>
          <w:rFonts w:ascii="Century Gothic" w:hAnsi="Century Gothic" w:cs="Arial"/>
          <w:b/>
          <w:sz w:val="20"/>
          <w:szCs w:val="20"/>
        </w:rPr>
        <w:t>Heroin</w:t>
      </w:r>
      <w:r w:rsidR="00C513C0">
        <w:rPr>
          <w:rFonts w:ascii="Century Gothic" w:hAnsi="Century Gothic" w:cs="Arial"/>
          <w:b/>
          <w:sz w:val="20"/>
          <w:szCs w:val="20"/>
        </w:rPr>
        <w:t>.</w:t>
      </w:r>
      <w:r w:rsidR="00504B0D" w:rsidRPr="00F57284">
        <w:rPr>
          <w:rFonts w:ascii="Century Gothic" w:hAnsi="Century Gothic" w:cs="Arial"/>
          <w:sz w:val="20"/>
          <w:szCs w:val="20"/>
        </w:rPr>
        <w:t xml:space="preserve"> Needle marks; sleeping at unusual times; sweating; vomiting; coughing and sniffling; twitching; loss of appetite; contracted pupils; no response of pupils to light. </w:t>
      </w:r>
      <w:r w:rsidR="00DE29B0" w:rsidRPr="006D0A95">
        <w:rPr>
          <w:rFonts w:ascii="Century Gothic" w:hAnsi="Century Gothic" w:cs="Arial"/>
          <w:sz w:val="20"/>
          <w:szCs w:val="20"/>
          <w:vertAlign w:val="superscript"/>
        </w:rPr>
        <w:footnoteReference w:id="4"/>
      </w:r>
    </w:p>
    <w:p w:rsidR="00504B0D" w:rsidRPr="00F57284" w:rsidRDefault="00D85AE7" w:rsidP="00F57284">
      <w:pPr>
        <w:spacing w:after="160" w:line="288" w:lineRule="auto"/>
        <w:rPr>
          <w:rFonts w:ascii="Century Gothic" w:hAnsi="Century Gothic" w:cs="Arial"/>
          <w:sz w:val="20"/>
          <w:szCs w:val="20"/>
        </w:rPr>
      </w:pPr>
      <w:r w:rsidRPr="00F57284">
        <w:rPr>
          <w:rFonts w:ascii="Century Gothic" w:hAnsi="Century Gothic" w:cs="Arial"/>
          <w:sz w:val="20"/>
          <w:szCs w:val="20"/>
        </w:rPr>
        <w:br w:type="page"/>
      </w:r>
    </w:p>
    <w:p w:rsidR="00A9385D" w:rsidRPr="006D0A95" w:rsidRDefault="00A9385D" w:rsidP="006D0A95">
      <w:pPr>
        <w:spacing w:after="160"/>
        <w:jc w:val="right"/>
        <w:rPr>
          <w:rFonts w:ascii="Century Gothic" w:hAnsi="Century Gothic" w:cs="Arial"/>
          <w:sz w:val="52"/>
          <w:szCs w:val="52"/>
        </w:rPr>
      </w:pPr>
      <w:r w:rsidRPr="006D0A95">
        <w:rPr>
          <w:rFonts w:ascii="Century Gothic" w:hAnsi="Century Gothic" w:cs="Arial"/>
          <w:sz w:val="52"/>
          <w:szCs w:val="52"/>
        </w:rPr>
        <w:t>HANDOUT 11.5</w:t>
      </w:r>
    </w:p>
    <w:p w:rsidR="00F42A17" w:rsidRPr="006D0A95" w:rsidRDefault="00A9385D" w:rsidP="006D0A95">
      <w:pPr>
        <w:spacing w:after="160"/>
        <w:jc w:val="right"/>
        <w:rPr>
          <w:rFonts w:ascii="Century Gothic" w:hAnsi="Century Gothic" w:cs="Arial"/>
          <w:sz w:val="52"/>
          <w:szCs w:val="52"/>
        </w:rPr>
      </w:pPr>
      <w:r w:rsidRPr="006D0A95">
        <w:rPr>
          <w:rFonts w:ascii="Century Gothic" w:hAnsi="Century Gothic" w:cs="Arial"/>
          <w:sz w:val="52"/>
          <w:szCs w:val="52"/>
        </w:rPr>
        <w:t>Harm minimisation</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 </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For the past two decades, Australia has been at the forefront of a unique approach to drug policy and practice, known as 'harm minimisation'.</w:t>
      </w:r>
      <w:r w:rsidR="00CA6CF0" w:rsidRPr="006D0A95">
        <w:rPr>
          <w:rFonts w:ascii="Century Gothic" w:hAnsi="Century Gothic" w:cs="Arial"/>
          <w:sz w:val="20"/>
          <w:szCs w:val="20"/>
          <w:vertAlign w:val="superscript"/>
        </w:rPr>
        <w:footnoteReference w:id="5"/>
      </w:r>
      <w:r w:rsidR="00CA6CF0" w:rsidRPr="006D0A95">
        <w:rPr>
          <w:rFonts w:ascii="Century Gothic" w:hAnsi="Century Gothic" w:cs="Arial"/>
          <w:sz w:val="20"/>
          <w:szCs w:val="20"/>
          <w:vertAlign w:val="superscript"/>
        </w:rPr>
        <w:t xml:space="preserve"> </w:t>
      </w:r>
      <w:r w:rsidR="00CA6CF0" w:rsidRPr="00F57284">
        <w:rPr>
          <w:rFonts w:ascii="Century Gothic" w:hAnsi="Century Gothic" w:cs="Arial"/>
          <w:sz w:val="20"/>
          <w:szCs w:val="20"/>
        </w:rPr>
        <w:t xml:space="preserve"> </w:t>
      </w:r>
    </w:p>
    <w:p w:rsidR="00A9385D" w:rsidRPr="006D0A95" w:rsidRDefault="00A9385D" w:rsidP="003D5E30">
      <w:pPr>
        <w:spacing w:after="60" w:line="288" w:lineRule="auto"/>
        <w:rPr>
          <w:rFonts w:ascii="Century Gothic" w:hAnsi="Century Gothic" w:cs="Arial"/>
          <w:b/>
          <w:sz w:val="22"/>
          <w:szCs w:val="22"/>
        </w:rPr>
      </w:pPr>
      <w:r w:rsidRPr="006D0A95">
        <w:rPr>
          <w:rFonts w:ascii="Century Gothic" w:hAnsi="Century Gothic" w:cs="Arial"/>
          <w:b/>
          <w:sz w:val="22"/>
          <w:szCs w:val="22"/>
        </w:rPr>
        <w:t xml:space="preserve">What is harm minimisation? </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A harm-minimisation approach considers the actual harms associated with the use of a particular drug (rather than just the drug use itself), and how these harms can be minimised or reduced. It recognises that drugs are, and will continue to be, a part of our society.</w:t>
      </w:r>
    </w:p>
    <w:p w:rsidR="00A9385D" w:rsidRPr="006D0A95" w:rsidRDefault="00A9385D" w:rsidP="003D5E30">
      <w:pPr>
        <w:spacing w:after="60" w:line="288" w:lineRule="auto"/>
        <w:rPr>
          <w:rFonts w:ascii="Century Gothic" w:hAnsi="Century Gothic" w:cs="Arial"/>
          <w:b/>
          <w:sz w:val="22"/>
          <w:szCs w:val="22"/>
        </w:rPr>
      </w:pPr>
      <w:r w:rsidRPr="006D0A95">
        <w:rPr>
          <w:rFonts w:ascii="Century Gothic" w:hAnsi="Century Gothic" w:cs="Arial"/>
          <w:b/>
          <w:sz w:val="22"/>
          <w:szCs w:val="22"/>
        </w:rPr>
        <w:t>A change in our attitudes toward</w:t>
      </w:r>
      <w:r w:rsidR="00B479C6" w:rsidRPr="006D0A95">
        <w:rPr>
          <w:rFonts w:ascii="Century Gothic" w:hAnsi="Century Gothic" w:cs="Arial"/>
          <w:b/>
          <w:sz w:val="22"/>
          <w:szCs w:val="22"/>
        </w:rPr>
        <w:t>s</w:t>
      </w:r>
      <w:r w:rsidRPr="006D0A95">
        <w:rPr>
          <w:rFonts w:ascii="Century Gothic" w:hAnsi="Century Gothic" w:cs="Arial"/>
          <w:b/>
          <w:sz w:val="22"/>
          <w:szCs w:val="22"/>
        </w:rPr>
        <w:t xml:space="preserve"> drug use </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Harm minimisation encourages a change in our attitudes towards people who use drugs, including those who are physically and psychologically dependent on illegal drugs such as heroin. This approach moves away from the unhelpful stereotypes of drug users as homeless alcoholics drinking in parks or 'junkies' shooting up in alleyways. </w:t>
      </w:r>
    </w:p>
    <w:p w:rsidR="00A9385D" w:rsidRPr="006D0A95" w:rsidRDefault="00A9385D" w:rsidP="003D5E30">
      <w:pPr>
        <w:spacing w:after="60" w:line="288" w:lineRule="auto"/>
        <w:rPr>
          <w:rFonts w:ascii="Century Gothic" w:hAnsi="Century Gothic" w:cs="Arial"/>
          <w:b/>
          <w:sz w:val="22"/>
          <w:szCs w:val="22"/>
        </w:rPr>
      </w:pPr>
      <w:r w:rsidRPr="006D0A95">
        <w:rPr>
          <w:rFonts w:ascii="Century Gothic" w:hAnsi="Century Gothic" w:cs="Arial"/>
          <w:b/>
          <w:sz w:val="22"/>
          <w:szCs w:val="22"/>
        </w:rPr>
        <w:t xml:space="preserve">All drugs can cause harm </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Harm minimisation highlights that all drugs have the potential to cause harm, not just the illegal ones. This is especially important when we consider that the legal drugs tobacco and alcohol are responsible for the greatest social and economic harms in our society. </w:t>
      </w:r>
    </w:p>
    <w:p w:rsidR="00A9385D" w:rsidRPr="006D0A95" w:rsidRDefault="00A9385D" w:rsidP="003D5E30">
      <w:pPr>
        <w:spacing w:after="60" w:line="288" w:lineRule="auto"/>
        <w:rPr>
          <w:rFonts w:ascii="Century Gothic" w:hAnsi="Century Gothic" w:cs="Arial"/>
          <w:b/>
          <w:sz w:val="22"/>
          <w:szCs w:val="22"/>
        </w:rPr>
      </w:pPr>
      <w:r w:rsidRPr="006D0A95">
        <w:rPr>
          <w:rFonts w:ascii="Century Gothic" w:hAnsi="Century Gothic" w:cs="Arial"/>
          <w:b/>
          <w:sz w:val="22"/>
          <w:szCs w:val="22"/>
        </w:rPr>
        <w:t xml:space="preserve">How does it work? </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Harm minimisation </w:t>
      </w:r>
      <w:r w:rsidR="0031145F" w:rsidRPr="00F57284">
        <w:rPr>
          <w:rFonts w:ascii="Century Gothic" w:hAnsi="Century Gothic" w:cs="Arial"/>
          <w:sz w:val="20"/>
          <w:szCs w:val="20"/>
        </w:rPr>
        <w:t>uses multiple strategies</w:t>
      </w:r>
      <w:r w:rsidRPr="00F57284">
        <w:rPr>
          <w:rFonts w:ascii="Century Gothic" w:hAnsi="Century Gothic" w:cs="Arial"/>
          <w:sz w:val="20"/>
          <w:szCs w:val="20"/>
        </w:rPr>
        <w:t xml:space="preserve"> to reduce the harmful consequences of drug use, by providing </w:t>
      </w:r>
      <w:r w:rsidR="00E43D4C" w:rsidRPr="00F57284">
        <w:rPr>
          <w:rFonts w:ascii="Century Gothic" w:hAnsi="Century Gothic" w:cs="Arial"/>
          <w:sz w:val="20"/>
          <w:szCs w:val="20"/>
        </w:rPr>
        <w:t xml:space="preserve">options </w:t>
      </w:r>
      <w:r w:rsidRPr="00F57284">
        <w:rPr>
          <w:rFonts w:ascii="Century Gothic" w:hAnsi="Century Gothic" w:cs="Arial"/>
          <w:sz w:val="20"/>
          <w:szCs w:val="20"/>
        </w:rPr>
        <w:t xml:space="preserve">for people who choose to use drugs to do so in the safest possible way. </w:t>
      </w:r>
    </w:p>
    <w:p w:rsidR="00E43D4C" w:rsidRPr="00F57284" w:rsidRDefault="00A9385D" w:rsidP="00F57284">
      <w:pPr>
        <w:spacing w:after="160" w:line="288" w:lineRule="auto"/>
        <w:rPr>
          <w:rFonts w:ascii="Century Gothic" w:hAnsi="Century Gothic" w:cs="Arial"/>
          <w:sz w:val="20"/>
          <w:szCs w:val="20"/>
        </w:rPr>
      </w:pPr>
      <w:proofErr w:type="gramStart"/>
      <w:r w:rsidRPr="00F57284">
        <w:rPr>
          <w:rFonts w:ascii="Century Gothic" w:hAnsi="Century Gothic" w:cs="Arial"/>
          <w:sz w:val="20"/>
          <w:szCs w:val="20"/>
        </w:rPr>
        <w:t>A mixture of information and education, along with regulatory controls and financial penalties, help to make drug use less attractive.</w:t>
      </w:r>
      <w:proofErr w:type="gramEnd"/>
    </w:p>
    <w:p w:rsidR="00A9385D" w:rsidRPr="006D0A95" w:rsidRDefault="00983849" w:rsidP="003D5E30">
      <w:pPr>
        <w:spacing w:after="60" w:line="288" w:lineRule="auto"/>
        <w:rPr>
          <w:rFonts w:ascii="Century Gothic" w:hAnsi="Century Gothic" w:cs="Arial"/>
          <w:b/>
          <w:sz w:val="22"/>
          <w:szCs w:val="22"/>
        </w:rPr>
      </w:pPr>
      <w:r w:rsidRPr="00F57284">
        <w:rPr>
          <w:rFonts w:ascii="Century Gothic" w:hAnsi="Century Gothic" w:cs="Arial"/>
          <w:sz w:val="20"/>
          <w:szCs w:val="20"/>
        </w:rPr>
        <w:br w:type="page"/>
      </w:r>
      <w:bookmarkStart w:id="1" w:name="_GoBack"/>
      <w:bookmarkEnd w:id="1"/>
      <w:r w:rsidR="00A9385D" w:rsidRPr="006D0A95">
        <w:rPr>
          <w:rFonts w:ascii="Century Gothic" w:hAnsi="Century Gothic" w:cs="Arial"/>
          <w:b/>
          <w:sz w:val="22"/>
          <w:szCs w:val="22"/>
        </w:rPr>
        <w:t>Harm minimisation and young people</w:t>
      </w:r>
    </w:p>
    <w:p w:rsidR="00A9385D" w:rsidRPr="00F57284" w:rsidRDefault="00B479C6" w:rsidP="00F57284">
      <w:pPr>
        <w:spacing w:after="160" w:line="288" w:lineRule="auto"/>
        <w:rPr>
          <w:rFonts w:ascii="Century Gothic" w:hAnsi="Century Gothic" w:cs="Arial"/>
          <w:sz w:val="20"/>
          <w:szCs w:val="20"/>
        </w:rPr>
      </w:pPr>
      <w:r w:rsidRPr="00F57284">
        <w:rPr>
          <w:rFonts w:ascii="Century Gothic" w:hAnsi="Century Gothic" w:cs="Arial"/>
          <w:sz w:val="20"/>
          <w:szCs w:val="20"/>
        </w:rPr>
        <w:t>Mentors</w:t>
      </w:r>
      <w:r w:rsidR="00A9385D" w:rsidRPr="00F57284">
        <w:rPr>
          <w:rFonts w:ascii="Century Gothic" w:hAnsi="Century Gothic" w:cs="Arial"/>
          <w:sz w:val="20"/>
          <w:szCs w:val="20"/>
        </w:rPr>
        <w:t xml:space="preserve"> </w:t>
      </w:r>
      <w:r w:rsidRPr="00F57284">
        <w:rPr>
          <w:rFonts w:ascii="Century Gothic" w:hAnsi="Century Gothic" w:cs="Arial"/>
          <w:sz w:val="20"/>
          <w:szCs w:val="20"/>
        </w:rPr>
        <w:t>can’t control</w:t>
      </w:r>
      <w:r w:rsidR="00A9385D" w:rsidRPr="00F57284">
        <w:rPr>
          <w:rFonts w:ascii="Century Gothic" w:hAnsi="Century Gothic" w:cs="Arial"/>
          <w:sz w:val="20"/>
          <w:szCs w:val="20"/>
        </w:rPr>
        <w:t xml:space="preserve"> a young person who ha</w:t>
      </w:r>
      <w:r w:rsidR="00E43D4C" w:rsidRPr="00F57284">
        <w:rPr>
          <w:rFonts w:ascii="Century Gothic" w:hAnsi="Century Gothic" w:cs="Arial"/>
          <w:sz w:val="20"/>
          <w:szCs w:val="20"/>
        </w:rPr>
        <w:t>s</w:t>
      </w:r>
      <w:r w:rsidR="00A9385D" w:rsidRPr="00F57284">
        <w:rPr>
          <w:rFonts w:ascii="Century Gothic" w:hAnsi="Century Gothic" w:cs="Arial"/>
          <w:sz w:val="20"/>
          <w:szCs w:val="20"/>
        </w:rPr>
        <w:t xml:space="preserve"> a mind to use drugs</w:t>
      </w:r>
      <w:r w:rsidRPr="00F57284">
        <w:rPr>
          <w:rFonts w:ascii="Century Gothic" w:hAnsi="Century Gothic" w:cs="Arial"/>
          <w:sz w:val="20"/>
          <w:szCs w:val="20"/>
        </w:rPr>
        <w:t xml:space="preserve"> – </w:t>
      </w:r>
      <w:r w:rsidR="00C513C0">
        <w:rPr>
          <w:rFonts w:ascii="Century Gothic" w:hAnsi="Century Gothic" w:cs="Arial"/>
          <w:sz w:val="20"/>
          <w:szCs w:val="20"/>
        </w:rPr>
        <w:t>be it tobacco, alcohol</w:t>
      </w:r>
      <w:r w:rsidR="00A9385D" w:rsidRPr="00F57284">
        <w:rPr>
          <w:rFonts w:ascii="Century Gothic" w:hAnsi="Century Gothic" w:cs="Arial"/>
          <w:sz w:val="20"/>
          <w:szCs w:val="20"/>
        </w:rPr>
        <w:t xml:space="preserve"> or an illegal substance.</w:t>
      </w:r>
    </w:p>
    <w:p w:rsidR="00983849"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The best a </w:t>
      </w:r>
      <w:r w:rsidR="00816EC3" w:rsidRPr="00F57284">
        <w:rPr>
          <w:rFonts w:ascii="Century Gothic" w:hAnsi="Century Gothic" w:cs="Arial"/>
          <w:sz w:val="20"/>
          <w:szCs w:val="20"/>
        </w:rPr>
        <w:t>mentor</w:t>
      </w:r>
      <w:r w:rsidRPr="00F57284">
        <w:rPr>
          <w:rFonts w:ascii="Century Gothic" w:hAnsi="Century Gothic" w:cs="Arial"/>
          <w:sz w:val="20"/>
          <w:szCs w:val="20"/>
        </w:rPr>
        <w:t xml:space="preserve"> can do is to </w:t>
      </w:r>
      <w:r w:rsidR="002665A9" w:rsidRPr="00F57284">
        <w:rPr>
          <w:rFonts w:ascii="Century Gothic" w:hAnsi="Century Gothic" w:cs="Arial"/>
          <w:sz w:val="20"/>
          <w:szCs w:val="20"/>
        </w:rPr>
        <w:t xml:space="preserve">share clear information </w:t>
      </w:r>
      <w:r w:rsidR="00816EC3" w:rsidRPr="00F57284">
        <w:rPr>
          <w:rFonts w:ascii="Century Gothic" w:hAnsi="Century Gothic" w:cs="Arial"/>
          <w:sz w:val="20"/>
          <w:szCs w:val="20"/>
        </w:rPr>
        <w:t xml:space="preserve">(or know where to find it) </w:t>
      </w:r>
      <w:r w:rsidRPr="00F57284">
        <w:rPr>
          <w:rFonts w:ascii="Century Gothic" w:hAnsi="Century Gothic" w:cs="Arial"/>
          <w:sz w:val="20"/>
          <w:szCs w:val="20"/>
        </w:rPr>
        <w:t>to the young person in a calm, non-imposing and non-judgmental way.</w:t>
      </w:r>
      <w:r w:rsidR="004540D4" w:rsidRPr="00F57284">
        <w:rPr>
          <w:rFonts w:ascii="Century Gothic" w:hAnsi="Century Gothic" w:cs="Arial"/>
          <w:sz w:val="20"/>
          <w:szCs w:val="20"/>
        </w:rPr>
        <w:t xml:space="preserve"> </w:t>
      </w:r>
    </w:p>
    <w:p w:rsidR="004540D4" w:rsidRPr="00F57284" w:rsidRDefault="004540D4" w:rsidP="00F57284">
      <w:pPr>
        <w:spacing w:after="160" w:line="288" w:lineRule="auto"/>
        <w:rPr>
          <w:rFonts w:ascii="Century Gothic" w:hAnsi="Century Gothic" w:cs="Arial"/>
          <w:sz w:val="20"/>
          <w:szCs w:val="20"/>
        </w:rPr>
      </w:pPr>
      <w:r w:rsidRPr="00F57284">
        <w:rPr>
          <w:rFonts w:ascii="Century Gothic" w:hAnsi="Century Gothic" w:cs="Arial"/>
          <w:sz w:val="20"/>
          <w:szCs w:val="20"/>
        </w:rPr>
        <w:t>The mentor should never engage in conversation that condones the use of alcohol or other drugs.</w:t>
      </w:r>
    </w:p>
    <w:p w:rsidR="00A9385D"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 xml:space="preserve">If the young person asks their advice about drug use, the mentor can offer it, but based on sound knowledge rather than emotion, or generalising from one experience or story. </w:t>
      </w:r>
    </w:p>
    <w:p w:rsidR="00644181" w:rsidRPr="00F57284" w:rsidRDefault="002665A9" w:rsidP="00F57284">
      <w:pPr>
        <w:spacing w:after="160" w:line="288" w:lineRule="auto"/>
        <w:rPr>
          <w:rFonts w:ascii="Century Gothic" w:hAnsi="Century Gothic" w:cs="Arial"/>
          <w:sz w:val="20"/>
          <w:szCs w:val="20"/>
        </w:rPr>
      </w:pPr>
      <w:r w:rsidRPr="00F57284">
        <w:rPr>
          <w:rFonts w:ascii="Century Gothic" w:hAnsi="Century Gothic" w:cs="Arial"/>
          <w:sz w:val="20"/>
          <w:szCs w:val="20"/>
        </w:rPr>
        <w:t>A mentor should understand that their friendly and supportive presence in a young person’s life is the strongest protection they can give that young person.</w:t>
      </w:r>
      <w:r w:rsidR="00E43D4C" w:rsidRPr="00C513C0">
        <w:rPr>
          <w:rFonts w:ascii="Century Gothic" w:hAnsi="Century Gothic" w:cs="Arial"/>
          <w:sz w:val="20"/>
          <w:szCs w:val="20"/>
          <w:vertAlign w:val="superscript"/>
        </w:rPr>
        <w:footnoteReference w:id="6"/>
      </w:r>
    </w:p>
    <w:p w:rsidR="002665A9" w:rsidRPr="003D5E30" w:rsidRDefault="00816EC3" w:rsidP="00F57284">
      <w:pPr>
        <w:spacing w:after="160" w:line="288" w:lineRule="auto"/>
        <w:rPr>
          <w:rFonts w:ascii="Century Gothic" w:hAnsi="Century Gothic" w:cs="Arial"/>
          <w:b/>
          <w:sz w:val="22"/>
          <w:szCs w:val="22"/>
        </w:rPr>
      </w:pPr>
      <w:r w:rsidRPr="003D5E30">
        <w:rPr>
          <w:rFonts w:ascii="Century Gothic" w:hAnsi="Century Gothic" w:cs="Arial"/>
          <w:b/>
          <w:sz w:val="22"/>
          <w:szCs w:val="22"/>
        </w:rPr>
        <w:t xml:space="preserve">If </w:t>
      </w:r>
      <w:r w:rsidR="003F5A63" w:rsidRPr="003D5E30">
        <w:rPr>
          <w:rFonts w:ascii="Century Gothic" w:hAnsi="Century Gothic" w:cs="Arial"/>
          <w:b/>
          <w:sz w:val="22"/>
          <w:szCs w:val="22"/>
        </w:rPr>
        <w:t>the</w:t>
      </w:r>
      <w:r w:rsidRPr="003D5E30">
        <w:rPr>
          <w:rFonts w:ascii="Century Gothic" w:hAnsi="Century Gothic" w:cs="Arial"/>
          <w:b/>
          <w:sz w:val="22"/>
          <w:szCs w:val="22"/>
        </w:rPr>
        <w:t xml:space="preserve"> young person is drug affected</w:t>
      </w:r>
      <w:r w:rsidR="002665A9" w:rsidRPr="003D5E30">
        <w:rPr>
          <w:rFonts w:ascii="Century Gothic" w:hAnsi="Century Gothic" w:cs="Arial"/>
          <w:b/>
          <w:sz w:val="22"/>
          <w:szCs w:val="22"/>
        </w:rPr>
        <w:t xml:space="preserve"> </w:t>
      </w:r>
    </w:p>
    <w:p w:rsidR="00816EC3" w:rsidRPr="003D5E30" w:rsidRDefault="002665A9" w:rsidP="00F57284">
      <w:pPr>
        <w:spacing w:after="160" w:line="288" w:lineRule="auto"/>
        <w:rPr>
          <w:rFonts w:ascii="Century Gothic" w:hAnsi="Century Gothic" w:cs="Arial"/>
          <w:b/>
          <w:i/>
          <w:color w:val="FF0000"/>
          <w:sz w:val="20"/>
          <w:szCs w:val="20"/>
        </w:rPr>
      </w:pPr>
      <w:r w:rsidRPr="003D5E30">
        <w:rPr>
          <w:rFonts w:ascii="Century Gothic" w:hAnsi="Century Gothic" w:cs="Arial"/>
          <w:b/>
          <w:i/>
          <w:color w:val="FF0000"/>
          <w:sz w:val="20"/>
          <w:szCs w:val="20"/>
        </w:rPr>
        <w:t>[</w:t>
      </w:r>
      <w:r w:rsidR="00B479C6" w:rsidRPr="003D5E30">
        <w:rPr>
          <w:rFonts w:ascii="Century Gothic" w:hAnsi="Century Gothic" w:cs="Arial"/>
          <w:b/>
          <w:i/>
          <w:color w:val="FF0000"/>
          <w:sz w:val="20"/>
          <w:szCs w:val="20"/>
        </w:rPr>
        <w:t>E</w:t>
      </w:r>
      <w:r w:rsidRPr="003D5E30">
        <w:rPr>
          <w:rFonts w:ascii="Century Gothic" w:hAnsi="Century Gothic" w:cs="Arial"/>
          <w:b/>
          <w:i/>
          <w:color w:val="FF0000"/>
          <w:sz w:val="20"/>
          <w:szCs w:val="20"/>
        </w:rPr>
        <w:t xml:space="preserve">ach </w:t>
      </w:r>
      <w:r w:rsidR="00983849" w:rsidRPr="003D5E30">
        <w:rPr>
          <w:rFonts w:ascii="Century Gothic" w:hAnsi="Century Gothic" w:cs="Arial"/>
          <w:b/>
          <w:i/>
          <w:color w:val="FF0000"/>
          <w:sz w:val="20"/>
          <w:szCs w:val="20"/>
        </w:rPr>
        <w:t xml:space="preserve">program </w:t>
      </w:r>
      <w:r w:rsidR="00E43D4C" w:rsidRPr="003D5E30">
        <w:rPr>
          <w:rFonts w:ascii="Century Gothic" w:hAnsi="Century Gothic" w:cs="Arial"/>
          <w:b/>
          <w:i/>
          <w:color w:val="FF0000"/>
          <w:sz w:val="20"/>
          <w:szCs w:val="20"/>
        </w:rPr>
        <w:t>should</w:t>
      </w:r>
      <w:r w:rsidRPr="003D5E30">
        <w:rPr>
          <w:rFonts w:ascii="Century Gothic" w:hAnsi="Century Gothic" w:cs="Arial"/>
          <w:b/>
          <w:i/>
          <w:color w:val="FF0000"/>
          <w:sz w:val="20"/>
          <w:szCs w:val="20"/>
        </w:rPr>
        <w:t xml:space="preserve"> introduce</w:t>
      </w:r>
      <w:r w:rsidR="000A43A9">
        <w:rPr>
          <w:rFonts w:ascii="Century Gothic" w:hAnsi="Century Gothic" w:cs="Arial"/>
          <w:b/>
          <w:i/>
          <w:color w:val="FF0000"/>
          <w:sz w:val="20"/>
          <w:szCs w:val="20"/>
        </w:rPr>
        <w:t xml:space="preserve"> its</w:t>
      </w:r>
      <w:r w:rsidRPr="003D5E30">
        <w:rPr>
          <w:rFonts w:ascii="Century Gothic" w:hAnsi="Century Gothic" w:cs="Arial"/>
          <w:b/>
          <w:i/>
          <w:color w:val="FF0000"/>
          <w:sz w:val="20"/>
          <w:szCs w:val="20"/>
        </w:rPr>
        <w:t xml:space="preserve"> own </w:t>
      </w:r>
      <w:r w:rsidR="00983849" w:rsidRPr="003D5E30">
        <w:rPr>
          <w:rFonts w:ascii="Century Gothic" w:hAnsi="Century Gothic" w:cs="Arial"/>
          <w:b/>
          <w:i/>
          <w:color w:val="FF0000"/>
          <w:sz w:val="20"/>
          <w:szCs w:val="20"/>
        </w:rPr>
        <w:t xml:space="preserve">organisational </w:t>
      </w:r>
      <w:r w:rsidRPr="003D5E30">
        <w:rPr>
          <w:rFonts w:ascii="Century Gothic" w:hAnsi="Century Gothic" w:cs="Arial"/>
          <w:b/>
          <w:i/>
          <w:color w:val="FF0000"/>
          <w:sz w:val="20"/>
          <w:szCs w:val="20"/>
        </w:rPr>
        <w:t>policy or procedure here</w:t>
      </w:r>
      <w:r w:rsidR="00644181" w:rsidRPr="003D5E30">
        <w:rPr>
          <w:rFonts w:ascii="Century Gothic" w:hAnsi="Century Gothic" w:cs="Arial"/>
          <w:b/>
          <w:i/>
          <w:color w:val="FF0000"/>
          <w:sz w:val="20"/>
          <w:szCs w:val="20"/>
        </w:rPr>
        <w:t>.</w:t>
      </w:r>
      <w:r w:rsidR="00B479C6" w:rsidRPr="003D5E30">
        <w:rPr>
          <w:rFonts w:ascii="Century Gothic" w:hAnsi="Century Gothic" w:cs="Arial"/>
          <w:b/>
          <w:i/>
          <w:color w:val="FF0000"/>
          <w:sz w:val="20"/>
          <w:szCs w:val="20"/>
        </w:rPr>
        <w:t>]</w:t>
      </w:r>
    </w:p>
    <w:p w:rsidR="00A9385D" w:rsidRPr="00F57284" w:rsidRDefault="00EC1E0F" w:rsidP="00F57284">
      <w:pPr>
        <w:spacing w:after="160" w:line="288" w:lineRule="auto"/>
        <w:rPr>
          <w:rFonts w:ascii="Century Gothic" w:hAnsi="Century Gothic" w:cs="Arial"/>
          <w:sz w:val="20"/>
          <w:szCs w:val="20"/>
        </w:rPr>
      </w:pPr>
      <w:r>
        <w:rPr>
          <w:rFonts w:ascii="Century Gothic" w:hAnsi="Century Gothic" w:cs="Arial"/>
          <w:noProof/>
          <w:sz w:val="20"/>
          <w:szCs w:val="20"/>
          <w:lang w:val="en-US"/>
        </w:rPr>
        <w:drawing>
          <wp:anchor distT="0" distB="0" distL="114300" distR="114300" simplePos="0" relativeHeight="251658752" behindDoc="1" locked="0" layoutInCell="1" allowOverlap="1">
            <wp:simplePos x="0" y="0"/>
            <wp:positionH relativeFrom="column">
              <wp:posOffset>4800600</wp:posOffset>
            </wp:positionH>
            <wp:positionV relativeFrom="paragraph">
              <wp:posOffset>18415</wp:posOffset>
            </wp:positionV>
            <wp:extent cx="1558925" cy="2286000"/>
            <wp:effectExtent l="0" t="0" r="3175" b="0"/>
            <wp:wrapTight wrapText="bothSides">
              <wp:wrapPolygon edited="0">
                <wp:start x="0" y="0"/>
                <wp:lineTo x="0" y="21420"/>
                <wp:lineTo x="21380" y="21420"/>
                <wp:lineTo x="21380" y="0"/>
                <wp:lineTo x="0" y="0"/>
              </wp:wrapPolygon>
            </wp:wrapTight>
            <wp:docPr id="8" name="Picture 8"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1"/>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8925" cy="2286000"/>
                    </a:xfrm>
                    <a:prstGeom prst="rect">
                      <a:avLst/>
                    </a:prstGeom>
                    <a:noFill/>
                    <a:ln>
                      <a:noFill/>
                    </a:ln>
                  </pic:spPr>
                </pic:pic>
              </a:graphicData>
            </a:graphic>
          </wp:anchor>
        </w:drawing>
      </w:r>
      <w:r w:rsidR="00A9385D" w:rsidRPr="00F57284">
        <w:rPr>
          <w:rFonts w:ascii="Century Gothic" w:hAnsi="Century Gothic" w:cs="Arial"/>
          <w:sz w:val="20"/>
          <w:szCs w:val="20"/>
        </w:rPr>
        <w:t>If a mentor meets the young person and believes the</w:t>
      </w:r>
      <w:r w:rsidR="00B479C6" w:rsidRPr="00F57284">
        <w:rPr>
          <w:rFonts w:ascii="Century Gothic" w:hAnsi="Century Gothic" w:cs="Arial"/>
          <w:sz w:val="20"/>
          <w:szCs w:val="20"/>
        </w:rPr>
        <w:t xml:space="preserve">m to be </w:t>
      </w:r>
      <w:r w:rsidR="00A9385D" w:rsidRPr="00F57284">
        <w:rPr>
          <w:rFonts w:ascii="Century Gothic" w:hAnsi="Century Gothic" w:cs="Arial"/>
          <w:sz w:val="20"/>
          <w:szCs w:val="20"/>
        </w:rPr>
        <w:t>substance-affected, the quality and value of their time together is likely to be diminished. The mentor might be tempted to ‘talk it through’ with the young person, but should be aware that the young person’s ability to do that is likely to be compromised. Suggesting, or stating if need be, that this is not the best time to meet is a sensible alternative.</w:t>
      </w:r>
    </w:p>
    <w:p w:rsidR="00644181" w:rsidRPr="00F57284" w:rsidRDefault="00A9385D" w:rsidP="00F57284">
      <w:pPr>
        <w:spacing w:after="160" w:line="288" w:lineRule="auto"/>
        <w:rPr>
          <w:rFonts w:ascii="Century Gothic" w:hAnsi="Century Gothic" w:cs="Arial"/>
          <w:sz w:val="20"/>
          <w:szCs w:val="20"/>
        </w:rPr>
      </w:pPr>
      <w:r w:rsidRPr="00F57284">
        <w:rPr>
          <w:rFonts w:ascii="Century Gothic" w:hAnsi="Century Gothic" w:cs="Arial"/>
          <w:sz w:val="20"/>
          <w:szCs w:val="20"/>
        </w:rPr>
        <w:t>If a young person tells a mentor that they believe they have an alcohol or drug problem, the mentor should speak to the program co-ordinator about</w:t>
      </w:r>
      <w:r w:rsidR="00B479C6" w:rsidRPr="00F57284">
        <w:rPr>
          <w:rFonts w:ascii="Century Gothic" w:hAnsi="Century Gothic" w:cs="Arial"/>
          <w:sz w:val="20"/>
          <w:szCs w:val="20"/>
        </w:rPr>
        <w:t xml:space="preserve"> a</w:t>
      </w:r>
      <w:r w:rsidRPr="00F57284">
        <w:rPr>
          <w:rFonts w:ascii="Century Gothic" w:hAnsi="Century Gothic" w:cs="Arial"/>
          <w:sz w:val="20"/>
          <w:szCs w:val="20"/>
        </w:rPr>
        <w:t xml:space="preserve"> </w:t>
      </w:r>
      <w:r w:rsidR="00B479C6" w:rsidRPr="00F57284">
        <w:rPr>
          <w:rFonts w:ascii="Century Gothic" w:hAnsi="Century Gothic" w:cs="Arial"/>
          <w:sz w:val="20"/>
          <w:szCs w:val="20"/>
        </w:rPr>
        <w:t xml:space="preserve">referral </w:t>
      </w:r>
      <w:r w:rsidRPr="00F57284">
        <w:rPr>
          <w:rFonts w:ascii="Century Gothic" w:hAnsi="Century Gothic" w:cs="Arial"/>
          <w:sz w:val="20"/>
          <w:szCs w:val="20"/>
        </w:rPr>
        <w:t xml:space="preserve">to a drug and alcohol service. </w:t>
      </w:r>
    </w:p>
    <w:p w:rsidR="00644181" w:rsidRPr="00F57284" w:rsidRDefault="00644181" w:rsidP="00F57284">
      <w:pPr>
        <w:spacing w:after="160" w:line="288" w:lineRule="auto"/>
        <w:rPr>
          <w:rFonts w:ascii="Century Gothic" w:hAnsi="Century Gothic" w:cs="Arial"/>
          <w:sz w:val="20"/>
          <w:szCs w:val="20"/>
        </w:rPr>
      </w:pPr>
    </w:p>
    <w:sectPr w:rsidR="00644181" w:rsidRPr="00F57284" w:rsidSect="00FF7C41">
      <w:pgSz w:w="11907" w:h="16840" w:code="9"/>
      <w:pgMar w:top="1418" w:right="1134" w:bottom="1418" w:left="1134" w:header="709" w:footer="0"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271" w:rsidRDefault="00143271">
      <w:r>
        <w:separator/>
      </w:r>
    </w:p>
  </w:endnote>
  <w:endnote w:type="continuationSeparator" w:id="0">
    <w:p w:rsidR="00143271" w:rsidRDefault="0014327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E3F" w:rsidRDefault="00066E3F" w:rsidP="00066E3F"/>
  <w:p w:rsidR="00066E3F" w:rsidRDefault="00066E3F" w:rsidP="00066E3F">
    <w:pPr>
      <w:pBdr>
        <w:top w:val="single" w:sz="4" w:space="1" w:color="auto"/>
      </w:pBdr>
      <w:ind w:firstLine="720"/>
      <w:jc w:val="center"/>
    </w:pPr>
    <w:r>
      <w:rPr>
        <w:rFonts w:ascii="Century Gothic" w:hAnsi="Century Gothic"/>
        <w:i/>
        <w:sz w:val="16"/>
        <w:szCs w:val="16"/>
      </w:rPr>
      <w:t xml:space="preserve">                                                       Module Eleven:</w:t>
    </w:r>
    <w:r w:rsidRPr="00066E3F">
      <w:t xml:space="preserve"> </w:t>
    </w:r>
    <w:r w:rsidRPr="00066E3F">
      <w:rPr>
        <w:rFonts w:ascii="Century Gothic" w:hAnsi="Century Gothic"/>
        <w:i/>
        <w:sz w:val="16"/>
        <w:szCs w:val="16"/>
      </w:rPr>
      <w:t xml:space="preserve">Alcohol and other </w:t>
    </w:r>
    <w:proofErr w:type="gramStart"/>
    <w:r w:rsidRPr="0077556F">
      <w:rPr>
        <w:rFonts w:ascii="Century Gothic" w:hAnsi="Century Gothic"/>
        <w:i/>
        <w:sz w:val="16"/>
        <w:szCs w:val="16"/>
      </w:rPr>
      <w:t xml:space="preserve">drugs                                                                      </w:t>
    </w:r>
    <w:proofErr w:type="gramEnd"/>
    <w:r w:rsidR="008260B7" w:rsidRPr="0077556F">
      <w:rPr>
        <w:rStyle w:val="PageNumber"/>
        <w:rFonts w:ascii="Century Gothic" w:hAnsi="Century Gothic"/>
        <w:sz w:val="16"/>
        <w:szCs w:val="16"/>
      </w:rPr>
      <w:fldChar w:fldCharType="begin"/>
    </w:r>
    <w:r w:rsidRPr="0077556F">
      <w:rPr>
        <w:rStyle w:val="PageNumber"/>
        <w:rFonts w:ascii="Century Gothic" w:hAnsi="Century Gothic"/>
        <w:sz w:val="16"/>
        <w:szCs w:val="16"/>
      </w:rPr>
      <w:instrText xml:space="preserve"> PAGE </w:instrText>
    </w:r>
    <w:r w:rsidR="008260B7" w:rsidRPr="0077556F">
      <w:rPr>
        <w:rStyle w:val="PageNumber"/>
        <w:rFonts w:ascii="Century Gothic" w:hAnsi="Century Gothic"/>
        <w:sz w:val="16"/>
        <w:szCs w:val="16"/>
      </w:rPr>
      <w:fldChar w:fldCharType="separate"/>
    </w:r>
    <w:r w:rsidR="00982D25">
      <w:rPr>
        <w:rStyle w:val="PageNumber"/>
        <w:rFonts w:ascii="Century Gothic" w:hAnsi="Century Gothic"/>
        <w:noProof/>
        <w:sz w:val="16"/>
        <w:szCs w:val="16"/>
      </w:rPr>
      <w:t>1</w:t>
    </w:r>
    <w:r w:rsidR="008260B7" w:rsidRPr="0077556F">
      <w:rPr>
        <w:rStyle w:val="PageNumber"/>
        <w:rFonts w:ascii="Century Gothic" w:hAnsi="Century Gothic"/>
        <w:sz w:val="16"/>
        <w:szCs w:val="16"/>
      </w:rPr>
      <w:fldChar w:fldCharType="end"/>
    </w:r>
  </w:p>
  <w:p w:rsidR="00066E3F" w:rsidRPr="007A43AF" w:rsidRDefault="00066E3F" w:rsidP="00066E3F">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C715BA" w:rsidRPr="00FF7C41" w:rsidRDefault="00C715BA" w:rsidP="008D5C9D">
    <w:pPr>
      <w:tabs>
        <w:tab w:val="left" w:leader="dot" w:pos="8222"/>
      </w:tabs>
      <w:rPr>
        <w:rStyle w:val="PageNumber"/>
      </w:rPr>
    </w:pPr>
  </w:p>
  <w:p w:rsidR="00C715BA" w:rsidRDefault="00C715BA" w:rsidP="008D5C9D">
    <w:pPr>
      <w:tabs>
        <w:tab w:val="left" w:leader="dot" w:pos="8222"/>
      </w:tabs>
      <w:jc w:val="right"/>
      <w:rPr>
        <w:rStyle w:val="PageNumber"/>
      </w:rPr>
    </w:pPr>
    <w:r>
      <w:rPr>
        <w:rStyle w:val="PageNumber"/>
        <w:color w:val="000080"/>
      </w:rPr>
      <w:t xml:space="preserve"> </w:t>
    </w:r>
  </w:p>
  <w:p w:rsidR="00C715BA" w:rsidRDefault="00C715B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271" w:rsidRDefault="00143271">
      <w:r>
        <w:separator/>
      </w:r>
    </w:p>
  </w:footnote>
  <w:footnote w:type="continuationSeparator" w:id="0">
    <w:p w:rsidR="00143271" w:rsidRDefault="00143271">
      <w:r>
        <w:continuationSeparator/>
      </w:r>
    </w:p>
  </w:footnote>
  <w:footnote w:id="1">
    <w:p w:rsidR="00C715BA" w:rsidRPr="00CA6CF0" w:rsidRDefault="00C715BA">
      <w:pPr>
        <w:pStyle w:val="FootnoteText"/>
        <w:rPr>
          <w:rFonts w:ascii="Lucida Sans" w:hAnsi="Lucida Sans"/>
          <w:sz w:val="18"/>
          <w:szCs w:val="18"/>
        </w:rPr>
      </w:pPr>
      <w:r w:rsidRPr="00CA6CF0">
        <w:rPr>
          <w:rStyle w:val="FootnoteReference"/>
          <w:rFonts w:ascii="Lucida Sans" w:hAnsi="Lucida Sans"/>
          <w:sz w:val="18"/>
          <w:szCs w:val="18"/>
        </w:rPr>
        <w:footnoteRef/>
      </w:r>
      <w:r w:rsidRPr="00CA6CF0">
        <w:rPr>
          <w:rFonts w:ascii="Lucida Sans" w:hAnsi="Lucida Sans"/>
          <w:sz w:val="18"/>
          <w:szCs w:val="18"/>
        </w:rPr>
        <w:t xml:space="preserve"> </w:t>
      </w:r>
      <w:r w:rsidRPr="00FF7C41">
        <w:rPr>
          <w:rFonts w:ascii="Century Gothic" w:hAnsi="Century Gothic"/>
          <w:i/>
          <w:sz w:val="18"/>
          <w:szCs w:val="18"/>
        </w:rPr>
        <w:t>Victorian Youth Alcohol and Drug Survey</w:t>
      </w:r>
      <w:r w:rsidRPr="00FF7C41">
        <w:rPr>
          <w:rFonts w:ascii="Century Gothic" w:hAnsi="Century Gothic"/>
          <w:sz w:val="18"/>
          <w:szCs w:val="18"/>
        </w:rPr>
        <w:t>, 20</w:t>
      </w:r>
      <w:r w:rsidR="009D4197">
        <w:rPr>
          <w:rFonts w:ascii="Century Gothic" w:hAnsi="Century Gothic"/>
          <w:sz w:val="18"/>
          <w:szCs w:val="18"/>
        </w:rPr>
        <w:t>10</w:t>
      </w:r>
      <w:r w:rsidRPr="00FF7C41">
        <w:rPr>
          <w:rFonts w:ascii="Century Gothic" w:hAnsi="Century Gothic"/>
          <w:sz w:val="18"/>
          <w:szCs w:val="18"/>
        </w:rPr>
        <w:t xml:space="preserve">. </w:t>
      </w:r>
      <w:r w:rsidR="006B7E2C">
        <w:rPr>
          <w:rFonts w:ascii="Century Gothic" w:hAnsi="Century Gothic"/>
          <w:sz w:val="18"/>
          <w:szCs w:val="18"/>
        </w:rPr>
        <w:t>Victorian</w:t>
      </w:r>
      <w:r w:rsidRPr="00FF7C41">
        <w:rPr>
          <w:rFonts w:ascii="Century Gothic" w:hAnsi="Century Gothic"/>
          <w:sz w:val="18"/>
          <w:szCs w:val="18"/>
        </w:rPr>
        <w:t xml:space="preserve"> Drug</w:t>
      </w:r>
      <w:r w:rsidR="00796DCE">
        <w:rPr>
          <w:rFonts w:ascii="Century Gothic" w:hAnsi="Century Gothic"/>
          <w:sz w:val="18"/>
          <w:szCs w:val="18"/>
        </w:rPr>
        <w:t xml:space="preserve"> </w:t>
      </w:r>
      <w:r w:rsidR="006B7E2C">
        <w:rPr>
          <w:rFonts w:ascii="Century Gothic" w:hAnsi="Century Gothic"/>
          <w:sz w:val="18"/>
          <w:szCs w:val="18"/>
        </w:rPr>
        <w:t xml:space="preserve">and Alcohol </w:t>
      </w:r>
      <w:r w:rsidR="00796DCE">
        <w:rPr>
          <w:rFonts w:ascii="Century Gothic" w:hAnsi="Century Gothic"/>
          <w:sz w:val="18"/>
          <w:szCs w:val="18"/>
        </w:rPr>
        <w:t xml:space="preserve">Prevention Council, </w:t>
      </w:r>
      <w:r w:rsidRPr="00FF7C41">
        <w:rPr>
          <w:rFonts w:ascii="Century Gothic" w:hAnsi="Century Gothic"/>
          <w:sz w:val="18"/>
          <w:szCs w:val="18"/>
        </w:rPr>
        <w:t>Melbourne: Victorian Government Department of H</w:t>
      </w:r>
      <w:r w:rsidR="006B7E2C">
        <w:rPr>
          <w:rFonts w:ascii="Century Gothic" w:hAnsi="Century Gothic"/>
          <w:sz w:val="18"/>
          <w:szCs w:val="18"/>
        </w:rPr>
        <w:t>ealth</w:t>
      </w:r>
      <w:r w:rsidRPr="00FF7C41">
        <w:rPr>
          <w:rFonts w:ascii="Century Gothic" w:hAnsi="Century Gothic"/>
          <w:sz w:val="18"/>
          <w:szCs w:val="18"/>
        </w:rPr>
        <w:t>.</w:t>
      </w:r>
    </w:p>
  </w:footnote>
  <w:footnote w:id="2">
    <w:p w:rsidR="00C715BA" w:rsidRPr="004540D4" w:rsidRDefault="00C715BA" w:rsidP="004540D4">
      <w:pPr>
        <w:rPr>
          <w:rFonts w:ascii="Lucida Sans" w:hAnsi="Lucida Sans"/>
          <w:sz w:val="20"/>
          <w:szCs w:val="20"/>
        </w:rPr>
      </w:pPr>
      <w:r w:rsidRPr="004540D4">
        <w:rPr>
          <w:rStyle w:val="FootnoteReference"/>
          <w:rFonts w:ascii="Lucida Sans" w:hAnsi="Lucida Sans"/>
          <w:sz w:val="20"/>
          <w:szCs w:val="20"/>
        </w:rPr>
        <w:footnoteRef/>
      </w:r>
      <w:r w:rsidRPr="004540D4">
        <w:rPr>
          <w:rFonts w:ascii="Lucida Sans" w:hAnsi="Lucida Sans"/>
          <w:sz w:val="20"/>
          <w:szCs w:val="20"/>
        </w:rPr>
        <w:t xml:space="preserve"> </w:t>
      </w:r>
      <w:proofErr w:type="gramStart"/>
      <w:r w:rsidR="00796DCE">
        <w:rPr>
          <w:rFonts w:ascii="Century Gothic" w:hAnsi="Century Gothic"/>
          <w:sz w:val="18"/>
          <w:szCs w:val="18"/>
        </w:rPr>
        <w:t>T</w:t>
      </w:r>
      <w:r w:rsidRPr="00FF7C41">
        <w:rPr>
          <w:rFonts w:ascii="Century Gothic" w:hAnsi="Century Gothic"/>
          <w:sz w:val="18"/>
          <w:szCs w:val="18"/>
        </w:rPr>
        <w:t>he Australian Drug Foundation</w:t>
      </w:r>
      <w:r>
        <w:rPr>
          <w:rFonts w:ascii="Century Gothic" w:hAnsi="Century Gothic"/>
          <w:sz w:val="18"/>
          <w:szCs w:val="18"/>
        </w:rPr>
        <w:t>.</w:t>
      </w:r>
      <w:proofErr w:type="gramEnd"/>
      <w:r>
        <w:rPr>
          <w:rFonts w:ascii="Century Gothic" w:hAnsi="Century Gothic"/>
          <w:sz w:val="18"/>
          <w:szCs w:val="18"/>
        </w:rPr>
        <w:t xml:space="preserve"> </w:t>
      </w:r>
      <w:proofErr w:type="gramStart"/>
      <w:r>
        <w:rPr>
          <w:rFonts w:ascii="Century Gothic" w:hAnsi="Century Gothic"/>
          <w:sz w:val="18"/>
          <w:szCs w:val="18"/>
        </w:rPr>
        <w:t>Available online at</w:t>
      </w:r>
      <w:r w:rsidRPr="00FF7C41">
        <w:rPr>
          <w:rFonts w:ascii="Century Gothic" w:hAnsi="Century Gothic"/>
          <w:sz w:val="18"/>
          <w:szCs w:val="18"/>
        </w:rPr>
        <w:t xml:space="preserve"> </w:t>
      </w:r>
      <w:r w:rsidRPr="0077556F">
        <w:rPr>
          <w:rFonts w:ascii="Century Gothic" w:hAnsi="Century Gothic"/>
          <w:color w:val="0000FF"/>
          <w:sz w:val="18"/>
          <w:szCs w:val="18"/>
          <w:u w:val="single"/>
        </w:rPr>
        <w:t>www.adf.org.au</w:t>
      </w:r>
      <w:r>
        <w:rPr>
          <w:rFonts w:ascii="Century Gothic" w:hAnsi="Century Gothic"/>
          <w:sz w:val="18"/>
          <w:szCs w:val="18"/>
        </w:rPr>
        <w:t>.</w:t>
      </w:r>
      <w:proofErr w:type="gramEnd"/>
    </w:p>
    <w:p w:rsidR="00C715BA" w:rsidRPr="004540D4" w:rsidRDefault="00C715BA">
      <w:pPr>
        <w:pStyle w:val="FootnoteText"/>
        <w:rPr>
          <w:lang w:val="en-US"/>
        </w:rPr>
      </w:pPr>
    </w:p>
  </w:footnote>
  <w:footnote w:id="3">
    <w:p w:rsidR="00C715BA" w:rsidRPr="00FF7C41" w:rsidRDefault="00C715BA">
      <w:pPr>
        <w:pStyle w:val="FootnoteText"/>
        <w:rPr>
          <w:rFonts w:ascii="Century Gothic" w:hAnsi="Century Gothic"/>
          <w:lang w:val="en-US"/>
        </w:rPr>
      </w:pPr>
      <w:r w:rsidRPr="00FF7C41">
        <w:rPr>
          <w:rStyle w:val="FootnoteReference"/>
          <w:rFonts w:ascii="Century Gothic" w:hAnsi="Century Gothic"/>
        </w:rPr>
        <w:footnoteRef/>
      </w:r>
      <w:r w:rsidRPr="00FF7C41">
        <w:rPr>
          <w:rFonts w:ascii="Century Gothic" w:hAnsi="Century Gothic"/>
        </w:rPr>
        <w:t xml:space="preserve"> </w:t>
      </w:r>
      <w:r w:rsidRPr="00FF7C41">
        <w:rPr>
          <w:rFonts w:ascii="Century Gothic" w:hAnsi="Century Gothic" w:cs="Arial"/>
          <w:i/>
          <w:sz w:val="18"/>
          <w:szCs w:val="18"/>
        </w:rPr>
        <w:t xml:space="preserve">Mentor One on One Volunteers Manual </w:t>
      </w:r>
      <w:r w:rsidRPr="00FF7C41">
        <w:rPr>
          <w:rFonts w:ascii="Century Gothic" w:hAnsi="Century Gothic" w:cs="Arial"/>
          <w:sz w:val="18"/>
          <w:szCs w:val="18"/>
        </w:rPr>
        <w:t>(MOOOV), 2008. Collingwood, VIC: Good Shepherd Youth and Family Services.</w:t>
      </w:r>
    </w:p>
  </w:footnote>
  <w:footnote w:id="4">
    <w:p w:rsidR="00C715BA" w:rsidRPr="00DE29B0" w:rsidRDefault="00C715BA" w:rsidP="00DE29B0">
      <w:pPr>
        <w:pStyle w:val="Default"/>
        <w:spacing w:after="60" w:line="288" w:lineRule="auto"/>
        <w:rPr>
          <w:rFonts w:ascii="Lucida Sans" w:hAnsi="Lucida Sans"/>
          <w:color w:val="auto"/>
          <w:sz w:val="20"/>
          <w:szCs w:val="20"/>
          <w:lang w:val="en-AU"/>
        </w:rPr>
      </w:pPr>
      <w:r w:rsidRPr="00DE29B0">
        <w:rPr>
          <w:rStyle w:val="FootnoteReference"/>
        </w:rPr>
        <w:footnoteRef/>
      </w:r>
      <w:r w:rsidRPr="00DE29B0">
        <w:t xml:space="preserve"> </w:t>
      </w:r>
      <w:proofErr w:type="gramStart"/>
      <w:r w:rsidRPr="00F0695D">
        <w:rPr>
          <w:rFonts w:ascii="Century Gothic" w:hAnsi="Century Gothic"/>
          <w:sz w:val="18"/>
          <w:szCs w:val="18"/>
        </w:rPr>
        <w:t>American Council for Drug Education.</w:t>
      </w:r>
      <w:proofErr w:type="gramEnd"/>
      <w:r w:rsidRPr="00F0695D">
        <w:rPr>
          <w:rFonts w:ascii="Century Gothic" w:hAnsi="Century Gothic"/>
          <w:sz w:val="18"/>
          <w:szCs w:val="18"/>
        </w:rPr>
        <w:t xml:space="preserve"> </w:t>
      </w:r>
      <w:proofErr w:type="gramStart"/>
      <w:r w:rsidRPr="00F0695D">
        <w:rPr>
          <w:rFonts w:ascii="Century Gothic" w:hAnsi="Century Gothic"/>
          <w:sz w:val="18"/>
          <w:szCs w:val="18"/>
        </w:rPr>
        <w:t>‘Signs and Symptoms of Drug Use.</w:t>
      </w:r>
      <w:proofErr w:type="gramEnd"/>
      <w:r w:rsidRPr="00F0695D">
        <w:rPr>
          <w:rFonts w:ascii="Century Gothic" w:hAnsi="Century Gothic"/>
          <w:sz w:val="18"/>
          <w:szCs w:val="18"/>
        </w:rPr>
        <w:t xml:space="preserve"> Available online at: </w:t>
      </w:r>
      <w:r w:rsidRPr="00C513C0">
        <w:rPr>
          <w:rFonts w:ascii="Century Gothic" w:hAnsi="Century Gothic"/>
          <w:color w:val="0000FF"/>
          <w:sz w:val="18"/>
          <w:szCs w:val="18"/>
          <w:u w:val="single"/>
          <w:lang w:val="en-AU"/>
        </w:rPr>
        <w:t>www.acde.org/parent/signs.htm</w:t>
      </w:r>
    </w:p>
    <w:p w:rsidR="00C715BA" w:rsidRPr="00DE29B0" w:rsidRDefault="00C715BA">
      <w:pPr>
        <w:pStyle w:val="FootnoteText"/>
        <w:rPr>
          <w:lang w:val="en-US"/>
        </w:rPr>
      </w:pPr>
    </w:p>
  </w:footnote>
  <w:footnote w:id="5">
    <w:p w:rsidR="00C715BA" w:rsidRPr="00C715BA" w:rsidRDefault="00C715BA" w:rsidP="00CA6CF0">
      <w:pPr>
        <w:pStyle w:val="FootnoteText"/>
        <w:rPr>
          <w:rFonts w:ascii="Century Gothic" w:hAnsi="Century Gothic"/>
          <w:sz w:val="18"/>
          <w:szCs w:val="18"/>
        </w:rPr>
      </w:pPr>
      <w:r w:rsidRPr="00C715BA">
        <w:rPr>
          <w:rStyle w:val="FootnoteReference"/>
          <w:rFonts w:ascii="Century Gothic" w:hAnsi="Century Gothic"/>
          <w:sz w:val="18"/>
          <w:szCs w:val="18"/>
        </w:rPr>
        <w:footnoteRef/>
      </w:r>
      <w:r w:rsidRPr="00C715BA">
        <w:rPr>
          <w:rFonts w:ascii="Century Gothic" w:hAnsi="Century Gothic"/>
          <w:sz w:val="18"/>
          <w:szCs w:val="18"/>
        </w:rPr>
        <w:t xml:space="preserve"> </w:t>
      </w:r>
      <w:r w:rsidRPr="00C715BA">
        <w:rPr>
          <w:rFonts w:ascii="Century Gothic" w:hAnsi="Century Gothic"/>
          <w:i/>
          <w:sz w:val="18"/>
          <w:szCs w:val="18"/>
        </w:rPr>
        <w:t>The National Drug Strategy: Australia's Integrated Framework 2004-2009</w:t>
      </w:r>
      <w:r w:rsidRPr="00C715BA">
        <w:rPr>
          <w:rFonts w:ascii="Century Gothic" w:hAnsi="Century Gothic"/>
          <w:sz w:val="18"/>
          <w:szCs w:val="18"/>
        </w:rPr>
        <w:t>, 2004. Canberra: Federal Government Department of Health and Ageing.</w:t>
      </w:r>
    </w:p>
  </w:footnote>
  <w:footnote w:id="6">
    <w:p w:rsidR="00C715BA" w:rsidRPr="00E43D4C" w:rsidRDefault="00C715BA">
      <w:pPr>
        <w:pStyle w:val="FootnoteText"/>
        <w:rPr>
          <w:lang w:val="en-US"/>
        </w:rPr>
      </w:pPr>
      <w:r>
        <w:rPr>
          <w:rStyle w:val="FootnoteReference"/>
        </w:rPr>
        <w:footnoteRef/>
      </w:r>
      <w:r>
        <w:t xml:space="preserve"> </w:t>
      </w:r>
      <w:r w:rsidR="00214F26" w:rsidRPr="00214F26">
        <w:rPr>
          <w:rFonts w:ascii="Century Gothic" w:hAnsi="Century Gothic"/>
          <w:sz w:val="18"/>
          <w:szCs w:val="18"/>
        </w:rPr>
        <w:t xml:space="preserve">Australian Drug Foundation, ‘Drug Info’. Available online at: </w:t>
      </w:r>
      <w:r w:rsidRPr="00C513C0">
        <w:rPr>
          <w:rFonts w:ascii="Century Gothic" w:hAnsi="Century Gothic"/>
          <w:bCs/>
          <w:iCs/>
          <w:color w:val="0000FF"/>
          <w:sz w:val="18"/>
          <w:szCs w:val="18"/>
          <w:u w:val="single"/>
        </w:rPr>
        <w:t>www.druginfo.adf.org.au</w:t>
      </w:r>
      <w:r w:rsidR="00214F26" w:rsidRPr="00214F26">
        <w:rPr>
          <w:rFonts w:ascii="Century Gothic" w:hAnsi="Century Gothic"/>
          <w:bCs/>
          <w:iCs/>
          <w:sz w:val="18"/>
          <w:szCs w:val="18"/>
        </w:rPr>
        <w: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EDF"/>
    <w:multiLevelType w:val="hybridMultilevel"/>
    <w:tmpl w:val="E932C8FA"/>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CF7C3F"/>
    <w:multiLevelType w:val="hybridMultilevel"/>
    <w:tmpl w:val="884C646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713830"/>
    <w:multiLevelType w:val="hybridMultilevel"/>
    <w:tmpl w:val="A924653A"/>
    <w:lvl w:ilvl="0" w:tplc="04090003">
      <w:start w:val="1"/>
      <w:numFmt w:val="bullet"/>
      <w:lvlText w:val="o"/>
      <w:lvlJc w:val="left"/>
      <w:pPr>
        <w:tabs>
          <w:tab w:val="num" w:pos="1077"/>
        </w:tabs>
        <w:ind w:left="1077" w:hanging="360"/>
      </w:pPr>
      <w:rPr>
        <w:rFonts w:ascii="Courier New" w:hAnsi="Courier New" w:cs="Courier New"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
    <w:nsid w:val="03E04DC2"/>
    <w:multiLevelType w:val="hybridMultilevel"/>
    <w:tmpl w:val="55E21EC4"/>
    <w:lvl w:ilvl="0" w:tplc="14EABAD6">
      <w:start w:val="1"/>
      <w:numFmt w:val="bullet"/>
      <w:pStyle w:val="runningsheetbulletpoin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5DF7554"/>
    <w:multiLevelType w:val="hybridMultilevel"/>
    <w:tmpl w:val="B2282AD8"/>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2A0E99"/>
    <w:multiLevelType w:val="hybridMultilevel"/>
    <w:tmpl w:val="7AD237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7FE41B4"/>
    <w:multiLevelType w:val="hybridMultilevel"/>
    <w:tmpl w:val="D264DEA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89D2CBE"/>
    <w:multiLevelType w:val="hybridMultilevel"/>
    <w:tmpl w:val="699CE654"/>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CB4034"/>
    <w:multiLevelType w:val="hybridMultilevel"/>
    <w:tmpl w:val="B7B2D2A4"/>
    <w:lvl w:ilvl="0" w:tplc="6ADCEE2C">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C167DC"/>
    <w:multiLevelType w:val="hybridMultilevel"/>
    <w:tmpl w:val="F76CB6C0"/>
    <w:lvl w:ilvl="0" w:tplc="233C3FA4">
      <w:start w:val="1"/>
      <w:numFmt w:val="bullet"/>
      <w:lvlText w:val=""/>
      <w:lvlJc w:val="left"/>
      <w:pPr>
        <w:tabs>
          <w:tab w:val="num" w:pos="720"/>
        </w:tabs>
        <w:ind w:left="720" w:hanging="360"/>
      </w:pPr>
      <w:rPr>
        <w:rFonts w:ascii="Symbol" w:hAnsi="Symbol" w:hint="default"/>
        <w:color w:val="auto"/>
      </w:rPr>
    </w:lvl>
    <w:lvl w:ilvl="1" w:tplc="941A4160">
      <w:start w:val="1"/>
      <w:numFmt w:val="bullet"/>
      <w:pStyle w:val="handoutbulletlis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5132EF3"/>
    <w:multiLevelType w:val="hybridMultilevel"/>
    <w:tmpl w:val="AC0E4128"/>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4A0A81"/>
    <w:multiLevelType w:val="hybridMultilevel"/>
    <w:tmpl w:val="844E4E24"/>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4425DC"/>
    <w:multiLevelType w:val="hybridMultilevel"/>
    <w:tmpl w:val="CB089348"/>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E53DC2"/>
    <w:multiLevelType w:val="multilevel"/>
    <w:tmpl w:val="884C646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00745FB"/>
    <w:multiLevelType w:val="hybridMultilevel"/>
    <w:tmpl w:val="57DC0590"/>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795DFD"/>
    <w:multiLevelType w:val="hybridMultilevel"/>
    <w:tmpl w:val="EEA4A8E8"/>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6400438"/>
    <w:multiLevelType w:val="hybridMultilevel"/>
    <w:tmpl w:val="20FAA150"/>
    <w:lvl w:ilvl="0" w:tplc="6ADCEE2C">
      <w:start w:val="1"/>
      <w:numFmt w:val="bullet"/>
      <w:lvlText w:val="o"/>
      <w:lvlJc w:val="left"/>
      <w:pPr>
        <w:tabs>
          <w:tab w:val="num" w:pos="780"/>
        </w:tabs>
        <w:ind w:left="780" w:hanging="36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416EB9"/>
    <w:multiLevelType w:val="hybridMultilevel"/>
    <w:tmpl w:val="0B6C91D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C65C00"/>
    <w:multiLevelType w:val="hybridMultilevel"/>
    <w:tmpl w:val="6750CE32"/>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DC4F3E"/>
    <w:multiLevelType w:val="multilevel"/>
    <w:tmpl w:val="225A29CA"/>
    <w:lvl w:ilvl="0">
      <w:numFmt w:val="bullet"/>
      <w:lvlText w:val=""/>
      <w:lvlJc w:val="left"/>
      <w:pPr>
        <w:tabs>
          <w:tab w:val="num" w:pos="573"/>
        </w:tabs>
        <w:ind w:left="573" w:hanging="153"/>
      </w:pPr>
      <w:rPr>
        <w:rFonts w:ascii="Symbol" w:hAnsi="Symbol" w:hint="default"/>
        <w:color w:val="auto"/>
        <w:sz w:val="22"/>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03A32B9"/>
    <w:multiLevelType w:val="hybridMultilevel"/>
    <w:tmpl w:val="231E859A"/>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8B0ED1"/>
    <w:multiLevelType w:val="hybridMultilevel"/>
    <w:tmpl w:val="502AB592"/>
    <w:lvl w:ilvl="0" w:tplc="0FBE4E3A">
      <w:start w:val="1"/>
      <w:numFmt w:val="bullet"/>
      <w:lvlText w:val="o"/>
      <w:lvlJc w:val="left"/>
      <w:pPr>
        <w:tabs>
          <w:tab w:val="num" w:pos="780"/>
        </w:tabs>
        <w:ind w:left="780" w:hanging="360"/>
      </w:pPr>
      <w:rPr>
        <w:rFonts w:ascii="Courier New" w:hAnsi="Courier New"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9445A7"/>
    <w:multiLevelType w:val="multilevel"/>
    <w:tmpl w:val="03C62D24"/>
    <w:lvl w:ilvl="0">
      <w:numFmt w:val="bullet"/>
      <w:lvlText w:val=""/>
      <w:lvlJc w:val="left"/>
      <w:pPr>
        <w:tabs>
          <w:tab w:val="num" w:pos="573"/>
        </w:tabs>
        <w:ind w:left="573" w:hanging="153"/>
      </w:pPr>
      <w:rPr>
        <w:rFonts w:ascii="Symbol" w:hAnsi="Symbol" w:hint="default"/>
        <w:color w:val="auto"/>
        <w:sz w:val="22"/>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8B32EEA"/>
    <w:multiLevelType w:val="hybridMultilevel"/>
    <w:tmpl w:val="33A0D86C"/>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7C1292"/>
    <w:multiLevelType w:val="hybridMultilevel"/>
    <w:tmpl w:val="E9BC63C6"/>
    <w:lvl w:ilvl="0" w:tplc="11FC332E">
      <w:start w:val="1"/>
      <w:numFmt w:val="bullet"/>
      <w:pStyle w:val="activitysecondpara"/>
      <w:lvlText w:val=""/>
      <w:lvlJc w:val="left"/>
      <w:pPr>
        <w:tabs>
          <w:tab w:val="num" w:pos="1004"/>
        </w:tabs>
        <w:ind w:left="1004" w:hanging="360"/>
      </w:pPr>
      <w:rPr>
        <w:rFonts w:ascii="Symbol" w:hAnsi="Symbol" w:hint="default"/>
        <w:color w:val="auto"/>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4D451C28"/>
    <w:multiLevelType w:val="hybridMultilevel"/>
    <w:tmpl w:val="CAAE2A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725E90"/>
    <w:multiLevelType w:val="hybridMultilevel"/>
    <w:tmpl w:val="225A29CA"/>
    <w:lvl w:ilvl="0" w:tplc="73B69812">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E0B181B"/>
    <w:multiLevelType w:val="hybridMultilevel"/>
    <w:tmpl w:val="1756B360"/>
    <w:lvl w:ilvl="0" w:tplc="CAF486B2">
      <w:start w:val="1"/>
      <w:numFmt w:val="bullet"/>
      <w:lvlText w:val=""/>
      <w:lvlJc w:val="left"/>
      <w:pPr>
        <w:tabs>
          <w:tab w:val="num" w:pos="780"/>
        </w:tabs>
        <w:ind w:left="780" w:hanging="360"/>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4244F5"/>
    <w:multiLevelType w:val="hybridMultilevel"/>
    <w:tmpl w:val="66183BDE"/>
    <w:lvl w:ilvl="0" w:tplc="1E2E2534">
      <w:start w:val="1"/>
      <w:numFmt w:val="bullet"/>
      <w:pStyle w:val="contentsbullets"/>
      <w:lvlText w:val=""/>
      <w:lvlJc w:val="left"/>
      <w:pPr>
        <w:tabs>
          <w:tab w:val="num" w:pos="717"/>
        </w:tabs>
        <w:ind w:left="717" w:hanging="360"/>
      </w:pPr>
      <w:rPr>
        <w:rFonts w:ascii="Symbol" w:hAnsi="Symbol" w:hint="default"/>
        <w:color w:val="auto"/>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9">
    <w:nsid w:val="5F7F5642"/>
    <w:multiLevelType w:val="multilevel"/>
    <w:tmpl w:val="502AB592"/>
    <w:lvl w:ilvl="0">
      <w:start w:val="1"/>
      <w:numFmt w:val="bullet"/>
      <w:lvlText w:val="o"/>
      <w:lvlJc w:val="left"/>
      <w:pPr>
        <w:tabs>
          <w:tab w:val="num" w:pos="780"/>
        </w:tabs>
        <w:ind w:left="780" w:hanging="360"/>
      </w:pPr>
      <w:rPr>
        <w:rFonts w:ascii="Courier New" w:hAnsi="Courier New" w:hint="default"/>
        <w:color w:val="auto"/>
        <w:sz w:val="22"/>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F8C4617"/>
    <w:multiLevelType w:val="multilevel"/>
    <w:tmpl w:val="231E859A"/>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6186D86"/>
    <w:multiLevelType w:val="hybridMultilevel"/>
    <w:tmpl w:val="DCEE4C6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6476CB1"/>
    <w:multiLevelType w:val="hybridMultilevel"/>
    <w:tmpl w:val="03C62D24"/>
    <w:lvl w:ilvl="0" w:tplc="8976D646">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2540F7"/>
    <w:multiLevelType w:val="hybridMultilevel"/>
    <w:tmpl w:val="14DA613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E854420"/>
    <w:multiLevelType w:val="hybridMultilevel"/>
    <w:tmpl w:val="5F42D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9153A6"/>
    <w:multiLevelType w:val="hybridMultilevel"/>
    <w:tmpl w:val="9D0C3BEE"/>
    <w:lvl w:ilvl="0" w:tplc="CAF486B2">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4C5DCF"/>
    <w:multiLevelType w:val="hybridMultilevel"/>
    <w:tmpl w:val="1548CDEA"/>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A846B59"/>
    <w:multiLevelType w:val="hybridMultilevel"/>
    <w:tmpl w:val="41D61172"/>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BAB1298"/>
    <w:multiLevelType w:val="multilevel"/>
    <w:tmpl w:val="B7B2D2A4"/>
    <w:lvl w:ilvl="0">
      <w:start w:val="1"/>
      <w:numFmt w:val="bullet"/>
      <w:lvlText w:val="o"/>
      <w:lvlJc w:val="left"/>
      <w:pPr>
        <w:tabs>
          <w:tab w:val="num" w:pos="780"/>
        </w:tabs>
        <w:ind w:left="7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
  </w:num>
  <w:num w:numId="3">
    <w:abstractNumId w:val="25"/>
  </w:num>
  <w:num w:numId="4">
    <w:abstractNumId w:val="2"/>
  </w:num>
  <w:num w:numId="5">
    <w:abstractNumId w:val="13"/>
  </w:num>
  <w:num w:numId="6">
    <w:abstractNumId w:val="5"/>
  </w:num>
  <w:num w:numId="7">
    <w:abstractNumId w:val="31"/>
  </w:num>
  <w:num w:numId="8">
    <w:abstractNumId w:val="33"/>
  </w:num>
  <w:num w:numId="9">
    <w:abstractNumId w:val="17"/>
  </w:num>
  <w:num w:numId="10">
    <w:abstractNumId w:val="6"/>
  </w:num>
  <w:num w:numId="11">
    <w:abstractNumId w:val="11"/>
  </w:num>
  <w:num w:numId="12">
    <w:abstractNumId w:val="18"/>
  </w:num>
  <w:num w:numId="13">
    <w:abstractNumId w:val="37"/>
  </w:num>
  <w:num w:numId="14">
    <w:abstractNumId w:val="36"/>
  </w:num>
  <w:num w:numId="15">
    <w:abstractNumId w:val="28"/>
  </w:num>
  <w:num w:numId="16">
    <w:abstractNumId w:val="9"/>
  </w:num>
  <w:num w:numId="17">
    <w:abstractNumId w:val="3"/>
  </w:num>
  <w:num w:numId="18">
    <w:abstractNumId w:val="24"/>
  </w:num>
  <w:num w:numId="19">
    <w:abstractNumId w:val="32"/>
  </w:num>
  <w:num w:numId="20">
    <w:abstractNumId w:val="22"/>
  </w:num>
  <w:num w:numId="21">
    <w:abstractNumId w:val="26"/>
  </w:num>
  <w:num w:numId="22">
    <w:abstractNumId w:val="19"/>
  </w:num>
  <w:num w:numId="23">
    <w:abstractNumId w:val="21"/>
  </w:num>
  <w:num w:numId="24">
    <w:abstractNumId w:val="29"/>
  </w:num>
  <w:num w:numId="25">
    <w:abstractNumId w:val="27"/>
  </w:num>
  <w:num w:numId="26">
    <w:abstractNumId w:val="35"/>
  </w:num>
  <w:num w:numId="27">
    <w:abstractNumId w:val="12"/>
  </w:num>
  <w:num w:numId="28">
    <w:abstractNumId w:val="14"/>
  </w:num>
  <w:num w:numId="29">
    <w:abstractNumId w:val="0"/>
  </w:num>
  <w:num w:numId="30">
    <w:abstractNumId w:val="15"/>
  </w:num>
  <w:num w:numId="31">
    <w:abstractNumId w:val="7"/>
  </w:num>
  <w:num w:numId="32">
    <w:abstractNumId w:val="20"/>
  </w:num>
  <w:num w:numId="33">
    <w:abstractNumId w:val="4"/>
  </w:num>
  <w:num w:numId="34">
    <w:abstractNumId w:val="30"/>
  </w:num>
  <w:num w:numId="35">
    <w:abstractNumId w:val="16"/>
  </w:num>
  <w:num w:numId="36">
    <w:abstractNumId w:val="8"/>
  </w:num>
  <w:num w:numId="37">
    <w:abstractNumId w:val="38"/>
  </w:num>
  <w:num w:numId="38">
    <w:abstractNumId w:val="10"/>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701"/>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0645E5"/>
    <w:rsid w:val="00010EFD"/>
    <w:rsid w:val="00040CB0"/>
    <w:rsid w:val="000645E5"/>
    <w:rsid w:val="00066E3F"/>
    <w:rsid w:val="00072AAA"/>
    <w:rsid w:val="000733D5"/>
    <w:rsid w:val="000A43A9"/>
    <w:rsid w:val="000A7918"/>
    <w:rsid w:val="000D7128"/>
    <w:rsid w:val="001229D9"/>
    <w:rsid w:val="00130693"/>
    <w:rsid w:val="001404D9"/>
    <w:rsid w:val="00143271"/>
    <w:rsid w:val="0019774B"/>
    <w:rsid w:val="001C062F"/>
    <w:rsid w:val="001F1C25"/>
    <w:rsid w:val="00214F26"/>
    <w:rsid w:val="00217211"/>
    <w:rsid w:val="00242771"/>
    <w:rsid w:val="00255E11"/>
    <w:rsid w:val="00265B02"/>
    <w:rsid w:val="00265FF7"/>
    <w:rsid w:val="002665A9"/>
    <w:rsid w:val="00297268"/>
    <w:rsid w:val="002A6B94"/>
    <w:rsid w:val="002B1093"/>
    <w:rsid w:val="0031145F"/>
    <w:rsid w:val="00311CDE"/>
    <w:rsid w:val="00355EAF"/>
    <w:rsid w:val="00383273"/>
    <w:rsid w:val="003C2222"/>
    <w:rsid w:val="003D5E30"/>
    <w:rsid w:val="003E18A1"/>
    <w:rsid w:val="003E5012"/>
    <w:rsid w:val="003F5A63"/>
    <w:rsid w:val="003F7206"/>
    <w:rsid w:val="00410831"/>
    <w:rsid w:val="00422570"/>
    <w:rsid w:val="00433DB4"/>
    <w:rsid w:val="004377F6"/>
    <w:rsid w:val="00441032"/>
    <w:rsid w:val="004540D4"/>
    <w:rsid w:val="004C2FFA"/>
    <w:rsid w:val="004C4727"/>
    <w:rsid w:val="004D210F"/>
    <w:rsid w:val="004D4369"/>
    <w:rsid w:val="004F35A3"/>
    <w:rsid w:val="00504B0D"/>
    <w:rsid w:val="0050637A"/>
    <w:rsid w:val="005143DE"/>
    <w:rsid w:val="005154DE"/>
    <w:rsid w:val="00531AB4"/>
    <w:rsid w:val="00560859"/>
    <w:rsid w:val="00561C9F"/>
    <w:rsid w:val="00563F80"/>
    <w:rsid w:val="00587B47"/>
    <w:rsid w:val="0059272E"/>
    <w:rsid w:val="005E58E3"/>
    <w:rsid w:val="00614534"/>
    <w:rsid w:val="00641C05"/>
    <w:rsid w:val="00644181"/>
    <w:rsid w:val="00653031"/>
    <w:rsid w:val="00662F4F"/>
    <w:rsid w:val="006964A6"/>
    <w:rsid w:val="00697ADB"/>
    <w:rsid w:val="006B7E2C"/>
    <w:rsid w:val="006C3FA9"/>
    <w:rsid w:val="006D0A95"/>
    <w:rsid w:val="006E4B45"/>
    <w:rsid w:val="006F7848"/>
    <w:rsid w:val="00750DF7"/>
    <w:rsid w:val="0076674E"/>
    <w:rsid w:val="007752AE"/>
    <w:rsid w:val="0077556F"/>
    <w:rsid w:val="0078560D"/>
    <w:rsid w:val="00796DCE"/>
    <w:rsid w:val="007C03EE"/>
    <w:rsid w:val="007D272F"/>
    <w:rsid w:val="00800EBC"/>
    <w:rsid w:val="00816EC3"/>
    <w:rsid w:val="008260B7"/>
    <w:rsid w:val="00833792"/>
    <w:rsid w:val="0084724E"/>
    <w:rsid w:val="008D5C9D"/>
    <w:rsid w:val="00904D2D"/>
    <w:rsid w:val="009104CD"/>
    <w:rsid w:val="009272C0"/>
    <w:rsid w:val="0093739F"/>
    <w:rsid w:val="009416DA"/>
    <w:rsid w:val="009450DC"/>
    <w:rsid w:val="00950A19"/>
    <w:rsid w:val="009558A3"/>
    <w:rsid w:val="0096692F"/>
    <w:rsid w:val="0097717A"/>
    <w:rsid w:val="00982D25"/>
    <w:rsid w:val="00983849"/>
    <w:rsid w:val="009A2678"/>
    <w:rsid w:val="009B7365"/>
    <w:rsid w:val="009D4197"/>
    <w:rsid w:val="009E4079"/>
    <w:rsid w:val="00A06F9A"/>
    <w:rsid w:val="00A30A8E"/>
    <w:rsid w:val="00A82D49"/>
    <w:rsid w:val="00A9385D"/>
    <w:rsid w:val="00AA6515"/>
    <w:rsid w:val="00AB0407"/>
    <w:rsid w:val="00AF3D69"/>
    <w:rsid w:val="00AF53E5"/>
    <w:rsid w:val="00B27302"/>
    <w:rsid w:val="00B36D12"/>
    <w:rsid w:val="00B479C6"/>
    <w:rsid w:val="00BC0BEC"/>
    <w:rsid w:val="00BD0E3F"/>
    <w:rsid w:val="00C513C0"/>
    <w:rsid w:val="00C627FE"/>
    <w:rsid w:val="00C66028"/>
    <w:rsid w:val="00C715BA"/>
    <w:rsid w:val="00CA5606"/>
    <w:rsid w:val="00CA6CF0"/>
    <w:rsid w:val="00CE2D31"/>
    <w:rsid w:val="00D17F03"/>
    <w:rsid w:val="00D301D8"/>
    <w:rsid w:val="00D662D2"/>
    <w:rsid w:val="00D72639"/>
    <w:rsid w:val="00D77D3A"/>
    <w:rsid w:val="00D85AE7"/>
    <w:rsid w:val="00DB0CE1"/>
    <w:rsid w:val="00DC6FAB"/>
    <w:rsid w:val="00DD0659"/>
    <w:rsid w:val="00DE29B0"/>
    <w:rsid w:val="00E146CA"/>
    <w:rsid w:val="00E320FA"/>
    <w:rsid w:val="00E43D4C"/>
    <w:rsid w:val="00E77A87"/>
    <w:rsid w:val="00E93A03"/>
    <w:rsid w:val="00EC1E0F"/>
    <w:rsid w:val="00EE2328"/>
    <w:rsid w:val="00F0695D"/>
    <w:rsid w:val="00F14DAD"/>
    <w:rsid w:val="00F24158"/>
    <w:rsid w:val="00F341E4"/>
    <w:rsid w:val="00F42A17"/>
    <w:rsid w:val="00F57284"/>
    <w:rsid w:val="00F61EE3"/>
    <w:rsid w:val="00F67ACE"/>
    <w:rsid w:val="00F77813"/>
    <w:rsid w:val="00F857CC"/>
    <w:rsid w:val="00FF3B7D"/>
    <w:rsid w:val="00FF7C41"/>
  </w:rsids>
  <m:mathPr>
    <m:mathFont m:val="Segoe UI"/>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5E5"/>
    <w:rPr>
      <w:sz w:val="24"/>
      <w:szCs w:val="24"/>
      <w:lang w:eastAsia="en-US"/>
    </w:rPr>
  </w:style>
  <w:style w:type="paragraph" w:styleId="Heading2">
    <w:name w:val="heading 2"/>
    <w:basedOn w:val="Normal"/>
    <w:next w:val="Normal"/>
    <w:qFormat/>
    <w:rsid w:val="009E4079"/>
    <w:pPr>
      <w:keepNext/>
      <w:spacing w:before="240" w:after="60"/>
      <w:outlineLvl w:val="1"/>
    </w:pPr>
    <w:rPr>
      <w:rFonts w:ascii="Arial" w:hAnsi="Arial" w:cs="Arial"/>
      <w:b/>
      <w:bCs/>
      <w:i/>
      <w:iCs/>
      <w:sz w:val="28"/>
      <w:szCs w:val="28"/>
      <w:lang w:eastAsia="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0645E5"/>
    <w:pPr>
      <w:jc w:val="center"/>
    </w:pPr>
    <w:rPr>
      <w:rFonts w:ascii="Comic Sans MS" w:hAnsi="Comic Sans MS"/>
      <w:b/>
      <w:bCs/>
      <w:lang w:val="en-US"/>
    </w:rPr>
  </w:style>
  <w:style w:type="paragraph" w:customStyle="1" w:styleId="Default">
    <w:name w:val="Default"/>
    <w:rsid w:val="00255E11"/>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55E11"/>
    <w:pPr>
      <w:tabs>
        <w:tab w:val="center" w:pos="4320"/>
        <w:tab w:val="right" w:pos="8640"/>
      </w:tabs>
    </w:pPr>
  </w:style>
  <w:style w:type="paragraph" w:styleId="Footer">
    <w:name w:val="footer"/>
    <w:basedOn w:val="Normal"/>
    <w:link w:val="FooterChar"/>
    <w:rsid w:val="00255E11"/>
    <w:pPr>
      <w:tabs>
        <w:tab w:val="center" w:pos="4320"/>
        <w:tab w:val="right" w:pos="8640"/>
      </w:tabs>
    </w:pPr>
  </w:style>
  <w:style w:type="character" w:styleId="PageNumber">
    <w:name w:val="page number"/>
    <w:basedOn w:val="DefaultParagraphFont"/>
    <w:rsid w:val="00255E11"/>
  </w:style>
  <w:style w:type="table" w:styleId="TableGrid">
    <w:name w:val="Table Grid"/>
    <w:basedOn w:val="TableNormal"/>
    <w:rsid w:val="00A06F9A"/>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9385D"/>
    <w:rPr>
      <w:color w:val="0000FF"/>
      <w:u w:val="single"/>
    </w:rPr>
  </w:style>
  <w:style w:type="paragraph" w:styleId="FootnoteText">
    <w:name w:val="footnote text"/>
    <w:basedOn w:val="Normal"/>
    <w:semiHidden/>
    <w:rsid w:val="00A9385D"/>
    <w:rPr>
      <w:sz w:val="20"/>
      <w:szCs w:val="20"/>
    </w:rPr>
  </w:style>
  <w:style w:type="character" w:styleId="FootnoteReference">
    <w:name w:val="footnote reference"/>
    <w:basedOn w:val="DefaultParagraphFont"/>
    <w:semiHidden/>
    <w:rsid w:val="00A9385D"/>
    <w:rPr>
      <w:vertAlign w:val="superscript"/>
    </w:rPr>
  </w:style>
  <w:style w:type="character" w:styleId="CommentReference">
    <w:name w:val="annotation reference"/>
    <w:basedOn w:val="DefaultParagraphFont"/>
    <w:semiHidden/>
    <w:rsid w:val="003F7206"/>
    <w:rPr>
      <w:sz w:val="16"/>
      <w:szCs w:val="16"/>
    </w:rPr>
  </w:style>
  <w:style w:type="paragraph" w:styleId="CommentText">
    <w:name w:val="annotation text"/>
    <w:basedOn w:val="Normal"/>
    <w:semiHidden/>
    <w:rsid w:val="003F7206"/>
    <w:rPr>
      <w:sz w:val="20"/>
      <w:szCs w:val="20"/>
    </w:rPr>
  </w:style>
  <w:style w:type="paragraph" w:styleId="CommentSubject">
    <w:name w:val="annotation subject"/>
    <w:basedOn w:val="CommentText"/>
    <w:next w:val="CommentText"/>
    <w:semiHidden/>
    <w:rsid w:val="003F7206"/>
    <w:rPr>
      <w:b/>
      <w:bCs/>
    </w:rPr>
  </w:style>
  <w:style w:type="paragraph" w:styleId="BalloonText">
    <w:name w:val="Balloon Text"/>
    <w:basedOn w:val="Normal"/>
    <w:semiHidden/>
    <w:rsid w:val="003F7206"/>
    <w:rPr>
      <w:rFonts w:ascii="Tahoma" w:hAnsi="Tahoma" w:cs="Tahoma"/>
      <w:sz w:val="16"/>
      <w:szCs w:val="16"/>
    </w:rPr>
  </w:style>
  <w:style w:type="character" w:styleId="FollowedHyperlink">
    <w:name w:val="FollowedHyperlink"/>
    <w:basedOn w:val="DefaultParagraphFont"/>
    <w:rsid w:val="00E320FA"/>
    <w:rPr>
      <w:color w:val="800080"/>
      <w:u w:val="single"/>
    </w:rPr>
  </w:style>
  <w:style w:type="paragraph" w:customStyle="1" w:styleId="activityhead">
    <w:name w:val="activity head"/>
    <w:basedOn w:val="Normal"/>
    <w:autoRedefine/>
    <w:rsid w:val="00AA6515"/>
    <w:pPr>
      <w:autoSpaceDE w:val="0"/>
      <w:autoSpaceDN w:val="0"/>
      <w:adjustRightInd w:val="0"/>
      <w:spacing w:after="60" w:line="288" w:lineRule="auto"/>
    </w:pPr>
    <w:rPr>
      <w:rFonts w:ascii="Century Gothic" w:hAnsi="Century Gothic" w:cs="Lucida Sans"/>
      <w:b/>
      <w:kern w:val="28"/>
      <w:sz w:val="22"/>
      <w:szCs w:val="20"/>
    </w:rPr>
  </w:style>
  <w:style w:type="paragraph" w:customStyle="1" w:styleId="activitypara">
    <w:name w:val="activity para"/>
    <w:basedOn w:val="Normal"/>
    <w:autoRedefine/>
    <w:rsid w:val="00AA6515"/>
    <w:pPr>
      <w:autoSpaceDE w:val="0"/>
      <w:autoSpaceDN w:val="0"/>
      <w:adjustRightInd w:val="0"/>
      <w:spacing w:line="288" w:lineRule="auto"/>
      <w:ind w:left="284"/>
    </w:pPr>
    <w:rPr>
      <w:rFonts w:ascii="Century Gothic" w:hAnsi="Century Gothic" w:cs="Lucida Sans"/>
      <w:kern w:val="28"/>
      <w:sz w:val="20"/>
      <w:szCs w:val="20"/>
    </w:rPr>
  </w:style>
  <w:style w:type="paragraph" w:customStyle="1" w:styleId="activityparaone">
    <w:name w:val="activity para one"/>
    <w:basedOn w:val="Normal"/>
    <w:autoRedefine/>
    <w:rsid w:val="00AA6515"/>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secondpara">
    <w:name w:val="activity second para"/>
    <w:basedOn w:val="activityparaone"/>
    <w:autoRedefine/>
    <w:rsid w:val="00FF7C41"/>
    <w:pPr>
      <w:numPr>
        <w:numId w:val="18"/>
      </w:numPr>
      <w:tabs>
        <w:tab w:val="clear" w:pos="1004"/>
        <w:tab w:val="num" w:pos="720"/>
      </w:tabs>
      <w:ind w:left="720"/>
    </w:pPr>
  </w:style>
  <w:style w:type="paragraph" w:customStyle="1" w:styleId="contentsbullets">
    <w:name w:val="contents bullets"/>
    <w:basedOn w:val="Normal"/>
    <w:autoRedefine/>
    <w:rsid w:val="00AA6515"/>
    <w:pPr>
      <w:widowControl w:val="0"/>
      <w:numPr>
        <w:numId w:val="15"/>
      </w:numPr>
      <w:tabs>
        <w:tab w:val="left" w:leader="dot" w:pos="8222"/>
      </w:tabs>
      <w:overflowPunct w:val="0"/>
      <w:adjustRightInd w:val="0"/>
      <w:spacing w:after="60" w:line="288" w:lineRule="auto"/>
    </w:pPr>
    <w:rPr>
      <w:rFonts w:ascii="Century Gothic" w:hAnsi="Century Gothic" w:cs="Lucida Sans"/>
      <w:kern w:val="28"/>
      <w:sz w:val="22"/>
      <w:szCs w:val="22"/>
    </w:rPr>
  </w:style>
  <w:style w:type="paragraph" w:customStyle="1" w:styleId="handoutbulletlist">
    <w:name w:val="handout bullet list"/>
    <w:basedOn w:val="Normal"/>
    <w:autoRedefine/>
    <w:rsid w:val="00FF7C41"/>
    <w:pPr>
      <w:numPr>
        <w:ilvl w:val="1"/>
        <w:numId w:val="16"/>
      </w:numPr>
      <w:tabs>
        <w:tab w:val="clear" w:pos="1440"/>
        <w:tab w:val="num" w:pos="900"/>
      </w:tabs>
      <w:spacing w:after="60" w:line="288" w:lineRule="auto"/>
      <w:ind w:left="900"/>
    </w:pPr>
    <w:rPr>
      <w:rFonts w:ascii="Century Gothic" w:hAnsi="Century Gothic"/>
      <w:kern w:val="28"/>
      <w:sz w:val="20"/>
      <w:szCs w:val="22"/>
    </w:rPr>
  </w:style>
  <w:style w:type="paragraph" w:customStyle="1" w:styleId="handouthead">
    <w:name w:val="handout head"/>
    <w:basedOn w:val="Normal"/>
    <w:autoRedefine/>
    <w:rsid w:val="00AA6515"/>
    <w:pPr>
      <w:widowControl w:val="0"/>
      <w:overflowPunct w:val="0"/>
      <w:adjustRightInd w:val="0"/>
      <w:spacing w:before="60" w:after="60"/>
    </w:pPr>
    <w:rPr>
      <w:rFonts w:ascii="Century Gothic" w:hAnsi="Century Gothic"/>
      <w:b/>
      <w:kern w:val="28"/>
      <w:sz w:val="22"/>
      <w:szCs w:val="22"/>
    </w:rPr>
  </w:style>
  <w:style w:type="paragraph" w:customStyle="1" w:styleId="handoutparaone">
    <w:name w:val="handout para one"/>
    <w:basedOn w:val="Normal"/>
    <w:link w:val="handoutparaoneChar"/>
    <w:autoRedefine/>
    <w:rsid w:val="00FF7C41"/>
    <w:pPr>
      <w:widowControl w:val="0"/>
      <w:overflowPunct w:val="0"/>
      <w:adjustRightInd w:val="0"/>
      <w:spacing w:after="60" w:line="288" w:lineRule="auto"/>
      <w:ind w:right="-181"/>
    </w:pPr>
    <w:rPr>
      <w:rFonts w:ascii="Century Gothic" w:hAnsi="Century Gothic"/>
      <w:kern w:val="28"/>
      <w:sz w:val="20"/>
      <w:szCs w:val="22"/>
    </w:rPr>
  </w:style>
  <w:style w:type="paragraph" w:customStyle="1" w:styleId="handoutsecondpara">
    <w:name w:val="handout second para"/>
    <w:basedOn w:val="Normal"/>
    <w:autoRedefine/>
    <w:rsid w:val="00AA6515"/>
    <w:pPr>
      <w:autoSpaceDE w:val="0"/>
      <w:autoSpaceDN w:val="0"/>
      <w:adjustRightInd w:val="0"/>
      <w:spacing w:after="60" w:line="288" w:lineRule="auto"/>
      <w:ind w:firstLine="284"/>
    </w:pPr>
    <w:rPr>
      <w:rFonts w:ascii="Century Gothic" w:hAnsi="Century Gothic" w:cs="Lucida Sans"/>
      <w:bCs/>
      <w:iCs/>
      <w:kern w:val="28"/>
      <w:sz w:val="22"/>
      <w:szCs w:val="22"/>
    </w:rPr>
  </w:style>
  <w:style w:type="paragraph" w:customStyle="1" w:styleId="Head1">
    <w:name w:val="Head 1"/>
    <w:basedOn w:val="Normal"/>
    <w:autoRedefine/>
    <w:rsid w:val="00AA6515"/>
    <w:pPr>
      <w:widowControl w:val="0"/>
      <w:shd w:val="clear" w:color="auto" w:fill="3366FF"/>
      <w:tabs>
        <w:tab w:val="left" w:leader="dot" w:pos="8222"/>
      </w:tabs>
      <w:overflowPunct w:val="0"/>
      <w:adjustRightInd w:val="0"/>
      <w:spacing w:after="600"/>
    </w:pPr>
    <w:rPr>
      <w:rFonts w:ascii="Verdana" w:hAnsi="Verdana" w:cs="Lucida Sans"/>
      <w:b/>
      <w:bCs/>
      <w:color w:val="FFFFFF"/>
      <w:kern w:val="28"/>
      <w:sz w:val="52"/>
      <w:szCs w:val="52"/>
    </w:rPr>
  </w:style>
  <w:style w:type="paragraph" w:customStyle="1" w:styleId="Head2">
    <w:name w:val="Head 2"/>
    <w:basedOn w:val="Normal"/>
    <w:autoRedefine/>
    <w:rsid w:val="00FF7C41"/>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paragraph" w:customStyle="1" w:styleId="head3">
    <w:name w:val="head 3"/>
    <w:basedOn w:val="Head2"/>
    <w:rsid w:val="00AA6515"/>
  </w:style>
  <w:style w:type="paragraph" w:customStyle="1" w:styleId="paranormal">
    <w:name w:val="para normal"/>
    <w:basedOn w:val="Normal"/>
    <w:rsid w:val="00AA6515"/>
    <w:pPr>
      <w:widowControl w:val="0"/>
      <w:overflowPunct w:val="0"/>
      <w:adjustRightInd w:val="0"/>
      <w:spacing w:after="60" w:line="288" w:lineRule="auto"/>
    </w:pPr>
    <w:rPr>
      <w:rFonts w:ascii="Century Gothic" w:hAnsi="Century Gothic"/>
      <w:kern w:val="28"/>
      <w:sz w:val="22"/>
      <w:szCs w:val="22"/>
    </w:rPr>
  </w:style>
  <w:style w:type="paragraph" w:customStyle="1" w:styleId="parasecond">
    <w:name w:val="para second"/>
    <w:basedOn w:val="Normal"/>
    <w:autoRedefine/>
    <w:rsid w:val="00AA6515"/>
    <w:pPr>
      <w:spacing w:after="60" w:line="288" w:lineRule="auto"/>
      <w:ind w:firstLine="284"/>
    </w:pPr>
    <w:rPr>
      <w:rFonts w:ascii="Century Gothic" w:hAnsi="Century Gothic"/>
      <w:sz w:val="22"/>
      <w:szCs w:val="22"/>
    </w:rPr>
  </w:style>
  <w:style w:type="paragraph" w:customStyle="1" w:styleId="runningsheetbulletpoint">
    <w:name w:val="running sheet bullet point"/>
    <w:basedOn w:val="Normal"/>
    <w:autoRedefine/>
    <w:rsid w:val="00AA6515"/>
    <w:pPr>
      <w:widowControl w:val="0"/>
      <w:numPr>
        <w:numId w:val="17"/>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AA6515"/>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AA6515"/>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AA6515"/>
    <w:pPr>
      <w:ind w:firstLine="284"/>
    </w:pPr>
  </w:style>
  <w:style w:type="paragraph" w:customStyle="1" w:styleId="firstpagepara">
    <w:name w:val="first page para"/>
    <w:basedOn w:val="handoutparaone"/>
    <w:rsid w:val="00796DCE"/>
    <w:rPr>
      <w:sz w:val="22"/>
    </w:rPr>
  </w:style>
  <w:style w:type="paragraph" w:customStyle="1" w:styleId="default0">
    <w:name w:val="default"/>
    <w:basedOn w:val="Normal"/>
    <w:rsid w:val="00FF7C41"/>
    <w:pPr>
      <w:spacing w:before="100" w:beforeAutospacing="1" w:after="100" w:afterAutospacing="1"/>
    </w:pPr>
    <w:rPr>
      <w:lang w:eastAsia="en-AU"/>
    </w:rPr>
  </w:style>
  <w:style w:type="character" w:customStyle="1" w:styleId="handoutparaoneChar">
    <w:name w:val="handout para one Char"/>
    <w:basedOn w:val="DefaultParagraphFont"/>
    <w:link w:val="handoutparaone"/>
    <w:rsid w:val="00FF7C41"/>
    <w:rPr>
      <w:rFonts w:ascii="Century Gothic" w:hAnsi="Century Gothic"/>
      <w:kern w:val="28"/>
      <w:szCs w:val="22"/>
      <w:lang w:val="en-AU" w:eastAsia="en-US" w:bidi="ar-SA"/>
    </w:rPr>
  </w:style>
  <w:style w:type="character" w:customStyle="1" w:styleId="HeaderChar">
    <w:name w:val="Header Char"/>
    <w:basedOn w:val="DefaultParagraphFont"/>
    <w:link w:val="Header"/>
    <w:rsid w:val="00F57284"/>
    <w:rPr>
      <w:sz w:val="24"/>
      <w:szCs w:val="24"/>
      <w:lang w:val="en-AU" w:eastAsia="en-US" w:bidi="ar-SA"/>
    </w:rPr>
  </w:style>
  <w:style w:type="character" w:customStyle="1" w:styleId="FooterChar">
    <w:name w:val="Footer Char"/>
    <w:basedOn w:val="DefaultParagraphFont"/>
    <w:link w:val="Footer"/>
    <w:rsid w:val="00F57284"/>
    <w:rPr>
      <w:sz w:val="24"/>
      <w:szCs w:val="24"/>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5E5"/>
    <w:rPr>
      <w:sz w:val="24"/>
      <w:szCs w:val="24"/>
      <w:lang w:eastAsia="en-US"/>
    </w:rPr>
  </w:style>
  <w:style w:type="paragraph" w:styleId="Heading2">
    <w:name w:val="heading 2"/>
    <w:basedOn w:val="Normal"/>
    <w:next w:val="Normal"/>
    <w:qFormat/>
    <w:rsid w:val="009E4079"/>
    <w:pPr>
      <w:keepNext/>
      <w:spacing w:before="240" w:after="60"/>
      <w:outlineLvl w:val="1"/>
    </w:pPr>
    <w:rPr>
      <w:rFonts w:ascii="Arial" w:hAnsi="Arial" w:cs="Arial"/>
      <w:b/>
      <w:bCs/>
      <w:i/>
      <w:iCs/>
      <w:sz w:val="28"/>
      <w:szCs w:val="28"/>
      <w:lang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0645E5"/>
    <w:pPr>
      <w:jc w:val="center"/>
    </w:pPr>
    <w:rPr>
      <w:rFonts w:ascii="Comic Sans MS" w:hAnsi="Comic Sans MS"/>
      <w:b/>
      <w:bCs/>
      <w:lang w:val="en-US"/>
    </w:rPr>
  </w:style>
  <w:style w:type="paragraph" w:customStyle="1" w:styleId="Default">
    <w:name w:val="Default"/>
    <w:rsid w:val="00255E11"/>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55E11"/>
    <w:pPr>
      <w:tabs>
        <w:tab w:val="center" w:pos="4320"/>
        <w:tab w:val="right" w:pos="8640"/>
      </w:tabs>
    </w:pPr>
  </w:style>
  <w:style w:type="paragraph" w:styleId="Footer">
    <w:name w:val="footer"/>
    <w:basedOn w:val="Normal"/>
    <w:link w:val="FooterChar"/>
    <w:rsid w:val="00255E11"/>
    <w:pPr>
      <w:tabs>
        <w:tab w:val="center" w:pos="4320"/>
        <w:tab w:val="right" w:pos="8640"/>
      </w:tabs>
    </w:pPr>
  </w:style>
  <w:style w:type="character" w:styleId="PageNumber">
    <w:name w:val="page number"/>
    <w:basedOn w:val="DefaultParagraphFont"/>
    <w:rsid w:val="00255E11"/>
  </w:style>
  <w:style w:type="table" w:styleId="TableGrid">
    <w:name w:val="Table Grid"/>
    <w:basedOn w:val="TableNormal"/>
    <w:rsid w:val="00A06F9A"/>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9385D"/>
    <w:rPr>
      <w:color w:val="0000FF"/>
      <w:u w:val="single"/>
    </w:rPr>
  </w:style>
  <w:style w:type="paragraph" w:styleId="FootnoteText">
    <w:name w:val="footnote text"/>
    <w:basedOn w:val="Normal"/>
    <w:semiHidden/>
    <w:rsid w:val="00A9385D"/>
    <w:rPr>
      <w:sz w:val="20"/>
      <w:szCs w:val="20"/>
    </w:rPr>
  </w:style>
  <w:style w:type="character" w:styleId="FootnoteReference">
    <w:name w:val="footnote reference"/>
    <w:basedOn w:val="DefaultParagraphFont"/>
    <w:semiHidden/>
    <w:rsid w:val="00A9385D"/>
    <w:rPr>
      <w:vertAlign w:val="superscript"/>
    </w:rPr>
  </w:style>
  <w:style w:type="character" w:styleId="CommentReference">
    <w:name w:val="annotation reference"/>
    <w:basedOn w:val="DefaultParagraphFont"/>
    <w:semiHidden/>
    <w:rsid w:val="003F7206"/>
    <w:rPr>
      <w:sz w:val="16"/>
      <w:szCs w:val="16"/>
    </w:rPr>
  </w:style>
  <w:style w:type="paragraph" w:styleId="CommentText">
    <w:name w:val="annotation text"/>
    <w:basedOn w:val="Normal"/>
    <w:semiHidden/>
    <w:rsid w:val="003F7206"/>
    <w:rPr>
      <w:sz w:val="20"/>
      <w:szCs w:val="20"/>
    </w:rPr>
  </w:style>
  <w:style w:type="paragraph" w:styleId="CommentSubject">
    <w:name w:val="annotation subject"/>
    <w:basedOn w:val="CommentText"/>
    <w:next w:val="CommentText"/>
    <w:semiHidden/>
    <w:rsid w:val="003F7206"/>
    <w:rPr>
      <w:b/>
      <w:bCs/>
    </w:rPr>
  </w:style>
  <w:style w:type="paragraph" w:styleId="BalloonText">
    <w:name w:val="Balloon Text"/>
    <w:basedOn w:val="Normal"/>
    <w:semiHidden/>
    <w:rsid w:val="003F7206"/>
    <w:rPr>
      <w:rFonts w:ascii="Tahoma" w:hAnsi="Tahoma" w:cs="Tahoma"/>
      <w:sz w:val="16"/>
      <w:szCs w:val="16"/>
    </w:rPr>
  </w:style>
  <w:style w:type="character" w:styleId="FollowedHyperlink">
    <w:name w:val="FollowedHyperlink"/>
    <w:basedOn w:val="DefaultParagraphFont"/>
    <w:rsid w:val="00E320FA"/>
    <w:rPr>
      <w:color w:val="800080"/>
      <w:u w:val="single"/>
    </w:rPr>
  </w:style>
  <w:style w:type="paragraph" w:customStyle="1" w:styleId="activityhead">
    <w:name w:val="activity head"/>
    <w:basedOn w:val="Normal"/>
    <w:autoRedefine/>
    <w:rsid w:val="00AA6515"/>
    <w:pPr>
      <w:autoSpaceDE w:val="0"/>
      <w:autoSpaceDN w:val="0"/>
      <w:adjustRightInd w:val="0"/>
      <w:spacing w:after="60" w:line="288" w:lineRule="auto"/>
    </w:pPr>
    <w:rPr>
      <w:rFonts w:ascii="Century Gothic" w:hAnsi="Century Gothic" w:cs="Lucida Sans"/>
      <w:b/>
      <w:kern w:val="28"/>
      <w:sz w:val="22"/>
      <w:szCs w:val="20"/>
    </w:rPr>
  </w:style>
  <w:style w:type="paragraph" w:customStyle="1" w:styleId="activitypara">
    <w:name w:val="activity para"/>
    <w:basedOn w:val="Normal"/>
    <w:autoRedefine/>
    <w:rsid w:val="00AA6515"/>
    <w:pPr>
      <w:autoSpaceDE w:val="0"/>
      <w:autoSpaceDN w:val="0"/>
      <w:adjustRightInd w:val="0"/>
      <w:spacing w:line="288" w:lineRule="auto"/>
      <w:ind w:left="284"/>
    </w:pPr>
    <w:rPr>
      <w:rFonts w:ascii="Century Gothic" w:hAnsi="Century Gothic" w:cs="Lucida Sans"/>
      <w:kern w:val="28"/>
      <w:sz w:val="20"/>
      <w:szCs w:val="20"/>
    </w:rPr>
  </w:style>
  <w:style w:type="paragraph" w:customStyle="1" w:styleId="activityparaone">
    <w:name w:val="activity para one"/>
    <w:basedOn w:val="Normal"/>
    <w:autoRedefine/>
    <w:rsid w:val="00AA6515"/>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secondpara">
    <w:name w:val="activity second para"/>
    <w:basedOn w:val="activityparaone"/>
    <w:autoRedefine/>
    <w:rsid w:val="00FF7C41"/>
    <w:pPr>
      <w:numPr>
        <w:numId w:val="18"/>
      </w:numPr>
      <w:tabs>
        <w:tab w:val="clear" w:pos="1004"/>
        <w:tab w:val="num" w:pos="720"/>
      </w:tabs>
      <w:ind w:left="720"/>
    </w:pPr>
  </w:style>
  <w:style w:type="paragraph" w:customStyle="1" w:styleId="contentsbullets">
    <w:name w:val="contents bullets"/>
    <w:basedOn w:val="Normal"/>
    <w:autoRedefine/>
    <w:rsid w:val="00AA6515"/>
    <w:pPr>
      <w:widowControl w:val="0"/>
      <w:numPr>
        <w:numId w:val="15"/>
      </w:numPr>
      <w:tabs>
        <w:tab w:val="left" w:leader="dot" w:pos="8222"/>
      </w:tabs>
      <w:overflowPunct w:val="0"/>
      <w:adjustRightInd w:val="0"/>
      <w:spacing w:after="60" w:line="288" w:lineRule="auto"/>
    </w:pPr>
    <w:rPr>
      <w:rFonts w:ascii="Century Gothic" w:hAnsi="Century Gothic" w:cs="Lucida Sans"/>
      <w:kern w:val="28"/>
      <w:sz w:val="22"/>
      <w:szCs w:val="22"/>
    </w:rPr>
  </w:style>
  <w:style w:type="paragraph" w:customStyle="1" w:styleId="handoutbulletlist">
    <w:name w:val="handout bullet list"/>
    <w:basedOn w:val="Normal"/>
    <w:autoRedefine/>
    <w:rsid w:val="00FF7C41"/>
    <w:pPr>
      <w:numPr>
        <w:ilvl w:val="1"/>
        <w:numId w:val="16"/>
      </w:numPr>
      <w:tabs>
        <w:tab w:val="clear" w:pos="1440"/>
        <w:tab w:val="num" w:pos="900"/>
      </w:tabs>
      <w:spacing w:after="60" w:line="288" w:lineRule="auto"/>
      <w:ind w:left="900"/>
    </w:pPr>
    <w:rPr>
      <w:rFonts w:ascii="Century Gothic" w:hAnsi="Century Gothic"/>
      <w:kern w:val="28"/>
      <w:sz w:val="20"/>
      <w:szCs w:val="22"/>
    </w:rPr>
  </w:style>
  <w:style w:type="paragraph" w:customStyle="1" w:styleId="handouthead">
    <w:name w:val="handout head"/>
    <w:basedOn w:val="Normal"/>
    <w:autoRedefine/>
    <w:rsid w:val="00AA6515"/>
    <w:pPr>
      <w:widowControl w:val="0"/>
      <w:overflowPunct w:val="0"/>
      <w:adjustRightInd w:val="0"/>
      <w:spacing w:before="60" w:after="60"/>
    </w:pPr>
    <w:rPr>
      <w:rFonts w:ascii="Century Gothic" w:hAnsi="Century Gothic"/>
      <w:b/>
      <w:kern w:val="28"/>
      <w:sz w:val="22"/>
      <w:szCs w:val="22"/>
    </w:rPr>
  </w:style>
  <w:style w:type="paragraph" w:customStyle="1" w:styleId="handoutparaone">
    <w:name w:val="handout para one"/>
    <w:basedOn w:val="Normal"/>
    <w:link w:val="handoutparaoneChar"/>
    <w:autoRedefine/>
    <w:rsid w:val="00FF7C41"/>
    <w:pPr>
      <w:widowControl w:val="0"/>
      <w:overflowPunct w:val="0"/>
      <w:adjustRightInd w:val="0"/>
      <w:spacing w:after="60" w:line="288" w:lineRule="auto"/>
      <w:ind w:right="-181"/>
    </w:pPr>
    <w:rPr>
      <w:rFonts w:ascii="Century Gothic" w:hAnsi="Century Gothic"/>
      <w:kern w:val="28"/>
      <w:sz w:val="20"/>
      <w:szCs w:val="22"/>
    </w:rPr>
  </w:style>
  <w:style w:type="paragraph" w:customStyle="1" w:styleId="handoutsecondpara">
    <w:name w:val="handout second para"/>
    <w:basedOn w:val="Normal"/>
    <w:autoRedefine/>
    <w:rsid w:val="00AA6515"/>
    <w:pPr>
      <w:autoSpaceDE w:val="0"/>
      <w:autoSpaceDN w:val="0"/>
      <w:adjustRightInd w:val="0"/>
      <w:spacing w:after="60" w:line="288" w:lineRule="auto"/>
      <w:ind w:firstLine="284"/>
    </w:pPr>
    <w:rPr>
      <w:rFonts w:ascii="Century Gothic" w:hAnsi="Century Gothic" w:cs="Lucida Sans"/>
      <w:bCs/>
      <w:iCs/>
      <w:kern w:val="28"/>
      <w:sz w:val="22"/>
      <w:szCs w:val="22"/>
    </w:rPr>
  </w:style>
  <w:style w:type="paragraph" w:customStyle="1" w:styleId="Head1">
    <w:name w:val="Head 1"/>
    <w:basedOn w:val="Normal"/>
    <w:autoRedefine/>
    <w:rsid w:val="00AA6515"/>
    <w:pPr>
      <w:widowControl w:val="0"/>
      <w:shd w:val="clear" w:color="auto" w:fill="3366FF"/>
      <w:tabs>
        <w:tab w:val="left" w:leader="dot" w:pos="8222"/>
      </w:tabs>
      <w:overflowPunct w:val="0"/>
      <w:adjustRightInd w:val="0"/>
      <w:spacing w:after="600"/>
    </w:pPr>
    <w:rPr>
      <w:rFonts w:ascii="Verdana" w:hAnsi="Verdana" w:cs="Lucida Sans"/>
      <w:b/>
      <w:bCs/>
      <w:color w:val="FFFFFF"/>
      <w:kern w:val="28"/>
      <w:sz w:val="52"/>
      <w:szCs w:val="52"/>
    </w:rPr>
  </w:style>
  <w:style w:type="paragraph" w:customStyle="1" w:styleId="Head2">
    <w:name w:val="Head 2"/>
    <w:basedOn w:val="Normal"/>
    <w:autoRedefine/>
    <w:rsid w:val="00FF7C41"/>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paragraph" w:customStyle="1" w:styleId="head3">
    <w:name w:val="head 3"/>
    <w:basedOn w:val="Head2"/>
    <w:rsid w:val="00AA6515"/>
  </w:style>
  <w:style w:type="paragraph" w:customStyle="1" w:styleId="paranormal">
    <w:name w:val="para normal"/>
    <w:basedOn w:val="Normal"/>
    <w:rsid w:val="00AA6515"/>
    <w:pPr>
      <w:widowControl w:val="0"/>
      <w:overflowPunct w:val="0"/>
      <w:adjustRightInd w:val="0"/>
      <w:spacing w:after="60" w:line="288" w:lineRule="auto"/>
    </w:pPr>
    <w:rPr>
      <w:rFonts w:ascii="Century Gothic" w:hAnsi="Century Gothic"/>
      <w:kern w:val="28"/>
      <w:sz w:val="22"/>
      <w:szCs w:val="22"/>
    </w:rPr>
  </w:style>
  <w:style w:type="paragraph" w:customStyle="1" w:styleId="parasecond">
    <w:name w:val="para second"/>
    <w:basedOn w:val="Normal"/>
    <w:autoRedefine/>
    <w:rsid w:val="00AA6515"/>
    <w:pPr>
      <w:spacing w:after="60" w:line="288" w:lineRule="auto"/>
      <w:ind w:firstLine="284"/>
    </w:pPr>
    <w:rPr>
      <w:rFonts w:ascii="Century Gothic" w:hAnsi="Century Gothic"/>
      <w:sz w:val="22"/>
      <w:szCs w:val="22"/>
    </w:rPr>
  </w:style>
  <w:style w:type="paragraph" w:customStyle="1" w:styleId="runningsheetbulletpoint">
    <w:name w:val="running sheet bullet point"/>
    <w:basedOn w:val="Normal"/>
    <w:autoRedefine/>
    <w:rsid w:val="00AA6515"/>
    <w:pPr>
      <w:widowControl w:val="0"/>
      <w:numPr>
        <w:numId w:val="17"/>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AA6515"/>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AA6515"/>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AA6515"/>
    <w:pPr>
      <w:ind w:firstLine="284"/>
    </w:pPr>
  </w:style>
  <w:style w:type="paragraph" w:customStyle="1" w:styleId="firstpagepara">
    <w:name w:val="first page para"/>
    <w:basedOn w:val="handoutparaone"/>
    <w:rsid w:val="00796DCE"/>
    <w:rPr>
      <w:sz w:val="22"/>
    </w:rPr>
  </w:style>
  <w:style w:type="paragraph" w:customStyle="1" w:styleId="default0">
    <w:name w:val="default"/>
    <w:basedOn w:val="Normal"/>
    <w:rsid w:val="00FF7C41"/>
    <w:pPr>
      <w:spacing w:before="100" w:beforeAutospacing="1" w:after="100" w:afterAutospacing="1"/>
    </w:pPr>
    <w:rPr>
      <w:lang w:eastAsia="en-AU"/>
    </w:rPr>
  </w:style>
  <w:style w:type="character" w:customStyle="1" w:styleId="handoutparaoneChar">
    <w:name w:val="handout para one Char"/>
    <w:basedOn w:val="DefaultParagraphFont"/>
    <w:link w:val="handoutparaone"/>
    <w:rsid w:val="00FF7C41"/>
    <w:rPr>
      <w:rFonts w:ascii="Century Gothic" w:hAnsi="Century Gothic"/>
      <w:kern w:val="28"/>
      <w:szCs w:val="22"/>
      <w:lang w:val="en-AU" w:eastAsia="en-US" w:bidi="ar-SA"/>
    </w:rPr>
  </w:style>
  <w:style w:type="character" w:customStyle="1" w:styleId="HeaderChar">
    <w:name w:val="Header Char"/>
    <w:basedOn w:val="DefaultParagraphFont"/>
    <w:link w:val="Header"/>
    <w:rsid w:val="00F57284"/>
    <w:rPr>
      <w:sz w:val="24"/>
      <w:szCs w:val="24"/>
      <w:lang w:val="en-AU" w:eastAsia="en-US" w:bidi="ar-SA"/>
    </w:rPr>
  </w:style>
  <w:style w:type="character" w:customStyle="1" w:styleId="FooterChar">
    <w:name w:val="Footer Char"/>
    <w:basedOn w:val="DefaultParagraphFont"/>
    <w:link w:val="Footer"/>
    <w:rsid w:val="00F57284"/>
    <w:rPr>
      <w:sz w:val="24"/>
      <w:szCs w:val="24"/>
      <w:lang w:val="en-AU" w:eastAsia="en-US"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1764</Words>
  <Characters>10056</Characters>
  <Application>Microsoft Macintosh Word</Application>
  <DocSecurity>0</DocSecurity>
  <Lines>83</Lines>
  <Paragraphs>20</Paragraphs>
  <ScaleCrop>false</ScaleCrop>
  <HeadingPairs>
    <vt:vector size="2" baseType="variant">
      <vt:variant>
        <vt:lpstr>Title</vt:lpstr>
      </vt:variant>
      <vt:variant>
        <vt:i4>1</vt:i4>
      </vt:variant>
    </vt:vector>
  </HeadingPairs>
  <TitlesOfParts>
    <vt:vector size="1" baseType="lpstr">
      <vt:lpstr>MODULE THIRTEEN – alcohol and other drug issues</vt:lpstr>
    </vt:vector>
  </TitlesOfParts>
  <Company>Home</Company>
  <LinksUpToDate>false</LinksUpToDate>
  <CharactersWithSpaces>12349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THIRTEEN – alcohol and other drug issues</dc:title>
  <dc:creator>Owner</dc:creator>
  <cp:lastModifiedBy>Daniel East</cp:lastModifiedBy>
  <cp:revision>4</cp:revision>
  <dcterms:created xsi:type="dcterms:W3CDTF">2015-01-08T03:42:00Z</dcterms:created>
  <dcterms:modified xsi:type="dcterms:W3CDTF">2015-02-27T04:01:00Z</dcterms:modified>
</cp:coreProperties>
</file>