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F80" w:rsidRDefault="00700F80" w:rsidP="000532D2">
      <w:pPr>
        <w:spacing w:line="288" w:lineRule="auto"/>
        <w:rPr>
          <w:rFonts w:asciiTheme="minorHAnsi" w:hAnsiTheme="minorHAnsi" w:cstheme="minorHAnsi"/>
          <w:b/>
        </w:rPr>
      </w:pPr>
      <w:r w:rsidRPr="00700F80">
        <w:rPr>
          <w:rFonts w:asciiTheme="minorHAnsi" w:hAnsiTheme="minorHAnsi" w:cstheme="minorHAnsi"/>
          <w:b/>
        </w:rPr>
        <w:drawing>
          <wp:anchor distT="0" distB="0" distL="114300" distR="114300" simplePos="0" relativeHeight="251659264" behindDoc="0" locked="0" layoutInCell="1" allowOverlap="1" wp14:anchorId="4E3BA6A9" wp14:editId="617589D8">
            <wp:simplePos x="0" y="0"/>
            <wp:positionH relativeFrom="column">
              <wp:posOffset>9525</wp:posOffset>
            </wp:positionH>
            <wp:positionV relativeFrom="paragraph">
              <wp:posOffset>-248285</wp:posOffset>
            </wp:positionV>
            <wp:extent cx="2161540" cy="704850"/>
            <wp:effectExtent l="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154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00F80">
        <w:rPr>
          <w:rFonts w:asciiTheme="minorHAnsi" w:hAnsiTheme="minorHAnsi" w:cstheme="minorHAnsi"/>
          <w:b/>
        </w:rPr>
        <w:drawing>
          <wp:anchor distT="0" distB="0" distL="114300" distR="114300" simplePos="0" relativeHeight="251660288" behindDoc="0" locked="0" layoutInCell="1" allowOverlap="1" wp14:anchorId="2A05E3A8" wp14:editId="3EFB6AC4">
            <wp:simplePos x="0" y="0"/>
            <wp:positionH relativeFrom="column">
              <wp:posOffset>4723130</wp:posOffset>
            </wp:positionH>
            <wp:positionV relativeFrom="paragraph">
              <wp:posOffset>-304800</wp:posOffset>
            </wp:positionV>
            <wp:extent cx="1129665" cy="806450"/>
            <wp:effectExtent l="0" t="0" r="0" b="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9665" cy="806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00F80" w:rsidRDefault="00700F80" w:rsidP="000532D2">
      <w:pPr>
        <w:spacing w:line="288" w:lineRule="auto"/>
        <w:rPr>
          <w:rFonts w:asciiTheme="minorHAnsi" w:hAnsiTheme="minorHAnsi" w:cstheme="minorHAnsi"/>
          <w:b/>
        </w:rPr>
      </w:pPr>
    </w:p>
    <w:p w:rsidR="00700F80" w:rsidRPr="00F645CC" w:rsidRDefault="00700F80" w:rsidP="00700F80">
      <w:pPr>
        <w:spacing w:line="288" w:lineRule="auto"/>
        <w:rPr>
          <w:rFonts w:asciiTheme="minorHAnsi" w:hAnsiTheme="minorHAnsi" w:cstheme="minorHAnsi"/>
          <w:b/>
          <w:color w:val="365F91" w:themeColor="accent1" w:themeShade="BF"/>
          <w:sz w:val="24"/>
          <w:szCs w:val="24"/>
        </w:rPr>
      </w:pPr>
      <w:bookmarkStart w:id="0" w:name="_GoBack"/>
      <w:bookmarkEnd w:id="0"/>
      <w:r>
        <w:rPr>
          <w:rFonts w:asciiTheme="minorHAnsi" w:hAnsiTheme="minorHAnsi" w:cstheme="minorHAnsi"/>
          <w:b/>
          <w:color w:val="365F91" w:themeColor="accent1" w:themeShade="BF"/>
          <w:sz w:val="24"/>
          <w:szCs w:val="24"/>
        </w:rPr>
        <w:t>Code of Conduct</w:t>
      </w:r>
      <w:r w:rsidRPr="00F645CC">
        <w:rPr>
          <w:rFonts w:asciiTheme="minorHAnsi" w:hAnsiTheme="minorHAnsi" w:cstheme="minorHAnsi"/>
          <w:b/>
          <w:color w:val="365F91" w:themeColor="accent1" w:themeShade="BF"/>
          <w:sz w:val="24"/>
          <w:szCs w:val="24"/>
        </w:rPr>
        <w:t xml:space="preserve"> – Policy </w:t>
      </w:r>
    </w:p>
    <w:p w:rsidR="0056018F" w:rsidRPr="00700F80" w:rsidRDefault="0056018F" w:rsidP="000532D2">
      <w:pPr>
        <w:spacing w:after="480" w:line="288" w:lineRule="auto"/>
        <w:rPr>
          <w:rFonts w:asciiTheme="minorHAnsi" w:hAnsiTheme="minorHAnsi" w:cstheme="minorHAnsi"/>
          <w:b/>
          <w:bCs/>
          <w:color w:val="808080" w:themeColor="background1" w:themeShade="80"/>
        </w:rPr>
      </w:pPr>
      <w:proofErr w:type="spellStart"/>
      <w:r w:rsidRPr="00700F80">
        <w:rPr>
          <w:rFonts w:asciiTheme="minorHAnsi" w:hAnsiTheme="minorHAnsi" w:cstheme="minorHAnsi"/>
          <w:b/>
          <w:bCs/>
          <w:color w:val="808080" w:themeColor="background1" w:themeShade="80"/>
        </w:rPr>
        <w:t>GenYZ</w:t>
      </w:r>
      <w:proofErr w:type="spellEnd"/>
      <w:r w:rsidRPr="00700F80">
        <w:rPr>
          <w:rFonts w:asciiTheme="minorHAnsi" w:hAnsiTheme="minorHAnsi" w:cstheme="minorHAnsi"/>
          <w:b/>
          <w:bCs/>
          <w:color w:val="808080" w:themeColor="background1" w:themeShade="80"/>
        </w:rPr>
        <w:t xml:space="preserve"> Mentoring </w:t>
      </w:r>
    </w:p>
    <w:p w:rsidR="0056018F" w:rsidRPr="00700F80" w:rsidRDefault="0056018F" w:rsidP="000532D2">
      <w:pPr>
        <w:spacing w:before="240" w:after="120" w:line="240" w:lineRule="auto"/>
        <w:rPr>
          <w:rFonts w:asciiTheme="minorHAnsi" w:hAnsiTheme="minorHAnsi" w:cstheme="minorHAnsi"/>
          <w:b/>
        </w:rPr>
      </w:pPr>
      <w:r w:rsidRPr="00700F80">
        <w:rPr>
          <w:rFonts w:asciiTheme="minorHAnsi" w:hAnsiTheme="minorHAnsi" w:cstheme="minorHAnsi"/>
          <w:b/>
        </w:rPr>
        <w:t>Purpose</w:t>
      </w:r>
    </w:p>
    <w:p w:rsidR="00FA6CA5" w:rsidRPr="00700F80" w:rsidRDefault="00FF1A14" w:rsidP="000532D2">
      <w:pPr>
        <w:pStyle w:val="Heading2"/>
        <w:spacing w:before="0" w:after="200" w:line="288" w:lineRule="auto"/>
        <w:rPr>
          <w:rFonts w:asciiTheme="minorHAnsi" w:hAnsiTheme="minorHAnsi" w:cstheme="minorHAnsi"/>
          <w:b w:val="0"/>
          <w:i w:val="0"/>
          <w:sz w:val="22"/>
          <w:szCs w:val="22"/>
        </w:rPr>
      </w:pPr>
      <w:r w:rsidRPr="00700F80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The intention of this policy is to </w:t>
      </w:r>
      <w:r w:rsidR="0056018F" w:rsidRPr="00700F80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set out general principles regarding the conduct expected of </w:t>
      </w:r>
      <w:r w:rsidR="000532D2" w:rsidRPr="00700F80">
        <w:rPr>
          <w:rFonts w:asciiTheme="minorHAnsi" w:hAnsiTheme="minorHAnsi" w:cstheme="minorHAnsi"/>
          <w:b w:val="0"/>
          <w:i w:val="0"/>
          <w:sz w:val="22"/>
          <w:szCs w:val="22"/>
        </w:rPr>
        <w:t>mentors and young p</w:t>
      </w:r>
      <w:r w:rsidRPr="00700F80">
        <w:rPr>
          <w:rFonts w:asciiTheme="minorHAnsi" w:hAnsiTheme="minorHAnsi" w:cstheme="minorHAnsi"/>
          <w:b w:val="0"/>
          <w:i w:val="0"/>
          <w:sz w:val="22"/>
          <w:szCs w:val="22"/>
        </w:rPr>
        <w:t>eople in the course of</w:t>
      </w:r>
      <w:r w:rsidR="000532D2" w:rsidRPr="00700F80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any activities undertaken as part of the p</w:t>
      </w:r>
      <w:r w:rsidRPr="00700F80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rogram. </w:t>
      </w:r>
    </w:p>
    <w:p w:rsidR="0056018F" w:rsidRPr="00700F80" w:rsidRDefault="0056018F" w:rsidP="000532D2">
      <w:pPr>
        <w:spacing w:before="240" w:after="120" w:line="240" w:lineRule="auto"/>
        <w:rPr>
          <w:rFonts w:asciiTheme="minorHAnsi" w:hAnsiTheme="minorHAnsi" w:cstheme="minorHAnsi"/>
          <w:b/>
        </w:rPr>
      </w:pPr>
      <w:r w:rsidRPr="00700F80">
        <w:rPr>
          <w:rFonts w:asciiTheme="minorHAnsi" w:hAnsiTheme="minorHAnsi" w:cstheme="minorHAnsi"/>
          <w:b/>
        </w:rPr>
        <w:t>Definitions</w:t>
      </w:r>
    </w:p>
    <w:p w:rsidR="0056018F" w:rsidRPr="00700F80" w:rsidRDefault="000532D2" w:rsidP="000532D2">
      <w:pPr>
        <w:pStyle w:val="Heading2"/>
        <w:keepLines/>
        <w:numPr>
          <w:ilvl w:val="0"/>
          <w:numId w:val="25"/>
        </w:numPr>
        <w:spacing w:before="0" w:after="120" w:line="288" w:lineRule="auto"/>
        <w:rPr>
          <w:rFonts w:asciiTheme="minorHAnsi" w:hAnsiTheme="minorHAnsi" w:cstheme="minorHAnsi"/>
          <w:b w:val="0"/>
          <w:i w:val="0"/>
          <w:sz w:val="22"/>
          <w:szCs w:val="22"/>
        </w:rPr>
      </w:pPr>
      <w:r w:rsidRPr="00700F80">
        <w:rPr>
          <w:rFonts w:asciiTheme="minorHAnsi" w:hAnsiTheme="minorHAnsi" w:cstheme="minorHAnsi"/>
          <w:sz w:val="22"/>
          <w:szCs w:val="22"/>
        </w:rPr>
        <w:t>Crisis s</w:t>
      </w:r>
      <w:r w:rsidR="0056018F" w:rsidRPr="00700F80">
        <w:rPr>
          <w:rFonts w:asciiTheme="minorHAnsi" w:hAnsiTheme="minorHAnsi" w:cstheme="minorHAnsi"/>
          <w:sz w:val="22"/>
          <w:szCs w:val="22"/>
        </w:rPr>
        <w:t xml:space="preserve">ituation </w:t>
      </w:r>
      <w:r w:rsidR="00BB0057" w:rsidRPr="00700F80">
        <w:rPr>
          <w:rFonts w:asciiTheme="minorHAnsi" w:hAnsiTheme="minorHAnsi" w:cstheme="minorHAnsi"/>
          <w:b w:val="0"/>
          <w:i w:val="0"/>
          <w:sz w:val="22"/>
          <w:szCs w:val="22"/>
        </w:rPr>
        <w:t>is any event that is, or may lead to, an unstable and dangerous situ</w:t>
      </w:r>
      <w:r w:rsidR="00BC6A73" w:rsidRPr="00700F80">
        <w:rPr>
          <w:rFonts w:asciiTheme="minorHAnsi" w:hAnsiTheme="minorHAnsi" w:cstheme="minorHAnsi"/>
          <w:b w:val="0"/>
          <w:i w:val="0"/>
          <w:sz w:val="22"/>
          <w:szCs w:val="22"/>
        </w:rPr>
        <w:t>ation affecting anyone involved in the program</w:t>
      </w:r>
      <w:r w:rsidR="00652DEB" w:rsidRPr="00700F80">
        <w:rPr>
          <w:rFonts w:asciiTheme="minorHAnsi" w:hAnsiTheme="minorHAnsi" w:cstheme="minorHAnsi"/>
          <w:b w:val="0"/>
          <w:i w:val="0"/>
          <w:sz w:val="22"/>
          <w:szCs w:val="22"/>
        </w:rPr>
        <w:t>.</w:t>
      </w:r>
    </w:p>
    <w:p w:rsidR="0056018F" w:rsidRPr="00700F80" w:rsidRDefault="000532D2" w:rsidP="000532D2">
      <w:pPr>
        <w:pStyle w:val="Heading2"/>
        <w:keepLines/>
        <w:numPr>
          <w:ilvl w:val="0"/>
          <w:numId w:val="25"/>
        </w:numPr>
        <w:spacing w:before="0" w:after="120" w:line="288" w:lineRule="auto"/>
        <w:rPr>
          <w:rFonts w:asciiTheme="minorHAnsi" w:hAnsiTheme="minorHAnsi" w:cstheme="minorHAnsi"/>
          <w:b w:val="0"/>
          <w:i w:val="0"/>
          <w:sz w:val="22"/>
          <w:szCs w:val="22"/>
        </w:rPr>
      </w:pPr>
      <w:r w:rsidRPr="00700F80">
        <w:rPr>
          <w:rFonts w:asciiTheme="minorHAnsi" w:hAnsiTheme="minorHAnsi" w:cstheme="minorHAnsi"/>
          <w:sz w:val="22"/>
          <w:szCs w:val="22"/>
        </w:rPr>
        <w:t>High risk a</w:t>
      </w:r>
      <w:r w:rsidR="00FF1A14" w:rsidRPr="00700F80">
        <w:rPr>
          <w:rFonts w:asciiTheme="minorHAnsi" w:hAnsiTheme="minorHAnsi" w:cstheme="minorHAnsi"/>
          <w:sz w:val="22"/>
          <w:szCs w:val="22"/>
        </w:rPr>
        <w:t>ctivity</w:t>
      </w:r>
      <w:r w:rsidR="0056018F" w:rsidRPr="00700F80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</w:t>
      </w:r>
      <w:r w:rsidR="00BC6A73" w:rsidRPr="00700F80">
        <w:rPr>
          <w:rFonts w:asciiTheme="minorHAnsi" w:hAnsiTheme="minorHAnsi" w:cstheme="minorHAnsi"/>
          <w:b w:val="0"/>
          <w:i w:val="0"/>
          <w:sz w:val="22"/>
          <w:szCs w:val="22"/>
        </w:rPr>
        <w:t>means any activity that exposes program partic</w:t>
      </w:r>
      <w:r w:rsidRPr="00700F80">
        <w:rPr>
          <w:rFonts w:asciiTheme="minorHAnsi" w:hAnsiTheme="minorHAnsi" w:cstheme="minorHAnsi"/>
          <w:b w:val="0"/>
          <w:i w:val="0"/>
          <w:sz w:val="22"/>
          <w:szCs w:val="22"/>
        </w:rPr>
        <w:t>i</w:t>
      </w:r>
      <w:r w:rsidR="00BC6A73" w:rsidRPr="00700F80">
        <w:rPr>
          <w:rFonts w:asciiTheme="minorHAnsi" w:hAnsiTheme="minorHAnsi" w:cstheme="minorHAnsi"/>
          <w:b w:val="0"/>
          <w:i w:val="0"/>
          <w:sz w:val="22"/>
          <w:szCs w:val="22"/>
        </w:rPr>
        <w:t>pants to a high level of danger</w:t>
      </w:r>
      <w:r w:rsidRPr="00700F80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(</w:t>
      </w:r>
      <w:r w:rsidR="00BC6A73" w:rsidRPr="00700F80">
        <w:rPr>
          <w:rFonts w:asciiTheme="minorHAnsi" w:hAnsiTheme="minorHAnsi" w:cstheme="minorHAnsi"/>
          <w:b w:val="0"/>
          <w:i w:val="0"/>
          <w:sz w:val="22"/>
          <w:szCs w:val="22"/>
        </w:rPr>
        <w:t>some practical exam</w:t>
      </w:r>
      <w:r w:rsidRPr="00700F80">
        <w:rPr>
          <w:rFonts w:asciiTheme="minorHAnsi" w:hAnsiTheme="minorHAnsi" w:cstheme="minorHAnsi"/>
          <w:b w:val="0"/>
          <w:i w:val="0"/>
          <w:sz w:val="22"/>
          <w:szCs w:val="22"/>
        </w:rPr>
        <w:t>ples may include</w:t>
      </w:r>
      <w:r w:rsidR="00BC6A73" w:rsidRPr="00700F80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riding a motorbike, horse riding, some water activities, extreme </w:t>
      </w:r>
      <w:r w:rsidRPr="00700F80">
        <w:rPr>
          <w:rFonts w:asciiTheme="minorHAnsi" w:hAnsiTheme="minorHAnsi" w:cstheme="minorHAnsi"/>
          <w:b w:val="0"/>
          <w:i w:val="0"/>
          <w:sz w:val="22"/>
          <w:szCs w:val="22"/>
        </w:rPr>
        <w:t>sports and adventure activities)</w:t>
      </w:r>
      <w:r w:rsidR="00652DEB" w:rsidRPr="00700F80">
        <w:rPr>
          <w:rFonts w:asciiTheme="minorHAnsi" w:hAnsiTheme="minorHAnsi" w:cstheme="minorHAnsi"/>
          <w:b w:val="0"/>
          <w:i w:val="0"/>
          <w:sz w:val="22"/>
          <w:szCs w:val="22"/>
        </w:rPr>
        <w:t>.</w:t>
      </w:r>
    </w:p>
    <w:p w:rsidR="0056018F" w:rsidRPr="00700F80" w:rsidRDefault="0056018F" w:rsidP="000532D2">
      <w:pPr>
        <w:spacing w:before="240" w:after="120" w:line="288" w:lineRule="auto"/>
        <w:rPr>
          <w:rFonts w:asciiTheme="minorHAnsi" w:hAnsiTheme="minorHAnsi" w:cstheme="minorHAnsi"/>
          <w:b/>
        </w:rPr>
      </w:pPr>
      <w:r w:rsidRPr="00700F80">
        <w:rPr>
          <w:rFonts w:asciiTheme="minorHAnsi" w:hAnsiTheme="minorHAnsi" w:cstheme="minorHAnsi"/>
          <w:b/>
        </w:rPr>
        <w:t>Policy</w:t>
      </w:r>
    </w:p>
    <w:p w:rsidR="0056018F" w:rsidRPr="00700F80" w:rsidRDefault="00FF1A14" w:rsidP="000532D2">
      <w:pPr>
        <w:numPr>
          <w:ins w:id="1" w:author="Middletons" w:date="2012-06-05T16:11:00Z"/>
        </w:numPr>
        <w:spacing w:after="120" w:line="288" w:lineRule="auto"/>
        <w:rPr>
          <w:rFonts w:asciiTheme="minorHAnsi" w:hAnsiTheme="minorHAnsi" w:cstheme="minorHAnsi"/>
          <w:b/>
        </w:rPr>
      </w:pPr>
      <w:r w:rsidRPr="00700F80">
        <w:rPr>
          <w:rFonts w:asciiTheme="minorHAnsi" w:hAnsiTheme="minorHAnsi" w:cstheme="minorHAnsi"/>
          <w:b/>
        </w:rPr>
        <w:t>Mentors</w:t>
      </w:r>
    </w:p>
    <w:p w:rsidR="0056018F" w:rsidRPr="00700F80" w:rsidRDefault="000532D2" w:rsidP="000532D2">
      <w:pPr>
        <w:spacing w:after="120" w:line="288" w:lineRule="auto"/>
        <w:rPr>
          <w:rFonts w:asciiTheme="minorHAnsi" w:hAnsiTheme="minorHAnsi" w:cstheme="minorHAnsi"/>
        </w:rPr>
      </w:pPr>
      <w:r w:rsidRPr="00700F80">
        <w:rPr>
          <w:rFonts w:asciiTheme="minorHAnsi" w:hAnsiTheme="minorHAnsi" w:cstheme="minorHAnsi"/>
        </w:rPr>
        <w:t>Our Code of Conduct requires a m</w:t>
      </w:r>
      <w:r w:rsidR="0056018F" w:rsidRPr="00700F80">
        <w:rPr>
          <w:rFonts w:asciiTheme="minorHAnsi" w:hAnsiTheme="minorHAnsi" w:cstheme="minorHAnsi"/>
        </w:rPr>
        <w:t>entor to:</w:t>
      </w:r>
    </w:p>
    <w:p w:rsidR="0056018F" w:rsidRPr="00700F80" w:rsidRDefault="0056018F" w:rsidP="000532D2">
      <w:pPr>
        <w:pStyle w:val="ListParagraph"/>
        <w:numPr>
          <w:ilvl w:val="0"/>
          <w:numId w:val="24"/>
        </w:numPr>
        <w:spacing w:after="120" w:line="288" w:lineRule="auto"/>
        <w:ind w:left="714" w:hanging="357"/>
        <w:contextualSpacing w:val="0"/>
        <w:rPr>
          <w:rFonts w:asciiTheme="minorHAnsi" w:hAnsiTheme="minorHAnsi" w:cstheme="minorHAnsi"/>
        </w:rPr>
      </w:pPr>
      <w:r w:rsidRPr="00700F80">
        <w:rPr>
          <w:rFonts w:asciiTheme="minorHAnsi" w:hAnsiTheme="minorHAnsi" w:cstheme="minorHAnsi"/>
        </w:rPr>
        <w:t xml:space="preserve">be a positive role model to a </w:t>
      </w:r>
      <w:r w:rsidR="000532D2" w:rsidRPr="00700F80">
        <w:rPr>
          <w:rFonts w:asciiTheme="minorHAnsi" w:hAnsiTheme="minorHAnsi" w:cstheme="minorHAnsi"/>
        </w:rPr>
        <w:t>y</w:t>
      </w:r>
      <w:r w:rsidRPr="00700F80">
        <w:rPr>
          <w:rFonts w:asciiTheme="minorHAnsi" w:hAnsiTheme="minorHAnsi" w:cstheme="minorHAnsi"/>
        </w:rPr>
        <w:t xml:space="preserve">oung </w:t>
      </w:r>
      <w:r w:rsidR="000532D2" w:rsidRPr="00700F80">
        <w:rPr>
          <w:rFonts w:asciiTheme="minorHAnsi" w:hAnsiTheme="minorHAnsi" w:cstheme="minorHAnsi"/>
        </w:rPr>
        <w:t>p</w:t>
      </w:r>
      <w:r w:rsidRPr="00700F80">
        <w:rPr>
          <w:rFonts w:asciiTheme="minorHAnsi" w:hAnsiTheme="minorHAnsi" w:cstheme="minorHAnsi"/>
        </w:rPr>
        <w:t>erson</w:t>
      </w:r>
    </w:p>
    <w:p w:rsidR="0056018F" w:rsidRPr="00700F80" w:rsidRDefault="0056018F" w:rsidP="000532D2">
      <w:pPr>
        <w:pStyle w:val="ListParagraph"/>
        <w:numPr>
          <w:ilvl w:val="0"/>
          <w:numId w:val="24"/>
        </w:numPr>
        <w:spacing w:after="120" w:line="288" w:lineRule="auto"/>
        <w:ind w:left="714" w:hanging="357"/>
        <w:contextualSpacing w:val="0"/>
        <w:rPr>
          <w:rFonts w:asciiTheme="minorHAnsi" w:hAnsiTheme="minorHAnsi" w:cstheme="minorHAnsi"/>
        </w:rPr>
      </w:pPr>
      <w:r w:rsidRPr="00700F80">
        <w:rPr>
          <w:rFonts w:asciiTheme="minorHAnsi" w:hAnsiTheme="minorHAnsi" w:cstheme="minorHAnsi"/>
        </w:rPr>
        <w:t>be honest, reliable, punctual and true to their word</w:t>
      </w:r>
    </w:p>
    <w:p w:rsidR="0056018F" w:rsidRPr="00700F80" w:rsidRDefault="0056018F" w:rsidP="000532D2">
      <w:pPr>
        <w:pStyle w:val="ListParagraph"/>
        <w:numPr>
          <w:ilvl w:val="0"/>
          <w:numId w:val="24"/>
        </w:numPr>
        <w:spacing w:after="120" w:line="288" w:lineRule="auto"/>
        <w:ind w:left="714" w:hanging="357"/>
        <w:contextualSpacing w:val="0"/>
        <w:rPr>
          <w:rFonts w:asciiTheme="minorHAnsi" w:hAnsiTheme="minorHAnsi" w:cstheme="minorHAnsi"/>
        </w:rPr>
      </w:pPr>
      <w:r w:rsidRPr="00700F80">
        <w:rPr>
          <w:rFonts w:asciiTheme="minorHAnsi" w:hAnsiTheme="minorHAnsi" w:cstheme="minorHAnsi"/>
        </w:rPr>
        <w:t xml:space="preserve">be positive in attitude, expression and dealings with </w:t>
      </w:r>
      <w:r w:rsidR="000532D2" w:rsidRPr="00700F80">
        <w:rPr>
          <w:rFonts w:asciiTheme="minorHAnsi" w:hAnsiTheme="minorHAnsi" w:cstheme="minorHAnsi"/>
        </w:rPr>
        <w:t>y</w:t>
      </w:r>
      <w:r w:rsidRPr="00700F80">
        <w:rPr>
          <w:rFonts w:asciiTheme="minorHAnsi" w:hAnsiTheme="minorHAnsi" w:cstheme="minorHAnsi"/>
        </w:rPr>
        <w:t xml:space="preserve">oung </w:t>
      </w:r>
      <w:r w:rsidR="000532D2" w:rsidRPr="00700F80">
        <w:rPr>
          <w:rFonts w:asciiTheme="minorHAnsi" w:hAnsiTheme="minorHAnsi" w:cstheme="minorHAnsi"/>
        </w:rPr>
        <w:t>p</w:t>
      </w:r>
      <w:r w:rsidRPr="00700F80">
        <w:rPr>
          <w:rFonts w:asciiTheme="minorHAnsi" w:hAnsiTheme="minorHAnsi" w:cstheme="minorHAnsi"/>
        </w:rPr>
        <w:t>eople</w:t>
      </w:r>
    </w:p>
    <w:p w:rsidR="0056018F" w:rsidRPr="00700F80" w:rsidRDefault="0056018F" w:rsidP="000532D2">
      <w:pPr>
        <w:pStyle w:val="ListParagraph"/>
        <w:numPr>
          <w:ilvl w:val="0"/>
          <w:numId w:val="24"/>
        </w:numPr>
        <w:spacing w:after="120" w:line="288" w:lineRule="auto"/>
        <w:ind w:left="714" w:hanging="357"/>
        <w:contextualSpacing w:val="0"/>
        <w:rPr>
          <w:rFonts w:asciiTheme="minorHAnsi" w:hAnsiTheme="minorHAnsi" w:cstheme="minorHAnsi"/>
        </w:rPr>
      </w:pPr>
      <w:r w:rsidRPr="00700F80">
        <w:rPr>
          <w:rFonts w:asciiTheme="minorHAnsi" w:hAnsiTheme="minorHAnsi" w:cstheme="minorHAnsi"/>
        </w:rPr>
        <w:t xml:space="preserve">take notice of a </w:t>
      </w:r>
      <w:r w:rsidR="000532D2" w:rsidRPr="00700F80">
        <w:rPr>
          <w:rFonts w:asciiTheme="minorHAnsi" w:hAnsiTheme="minorHAnsi" w:cstheme="minorHAnsi"/>
        </w:rPr>
        <w:t>y</w:t>
      </w:r>
      <w:r w:rsidRPr="00700F80">
        <w:rPr>
          <w:rFonts w:asciiTheme="minorHAnsi" w:hAnsiTheme="minorHAnsi" w:cstheme="minorHAnsi"/>
        </w:rPr>
        <w:t xml:space="preserve">oung </w:t>
      </w:r>
      <w:r w:rsidR="000532D2" w:rsidRPr="00700F80">
        <w:rPr>
          <w:rFonts w:asciiTheme="minorHAnsi" w:hAnsiTheme="minorHAnsi" w:cstheme="minorHAnsi"/>
        </w:rPr>
        <w:t>p</w:t>
      </w:r>
      <w:r w:rsidRPr="00700F80">
        <w:rPr>
          <w:rFonts w:asciiTheme="minorHAnsi" w:hAnsiTheme="minorHAnsi" w:cstheme="minorHAnsi"/>
        </w:rPr>
        <w:t>erson’s reactions to them and ad</w:t>
      </w:r>
      <w:r w:rsidR="000532D2" w:rsidRPr="00700F80">
        <w:rPr>
          <w:rFonts w:asciiTheme="minorHAnsi" w:hAnsiTheme="minorHAnsi" w:cstheme="minorHAnsi"/>
        </w:rPr>
        <w:t>apt their approach if necessary</w:t>
      </w:r>
    </w:p>
    <w:p w:rsidR="0056018F" w:rsidRPr="00700F80" w:rsidRDefault="0056018F" w:rsidP="000532D2">
      <w:pPr>
        <w:pStyle w:val="ListParagraph"/>
        <w:numPr>
          <w:ilvl w:val="0"/>
          <w:numId w:val="24"/>
        </w:numPr>
        <w:spacing w:after="120" w:line="288" w:lineRule="auto"/>
        <w:ind w:left="714" w:hanging="357"/>
        <w:contextualSpacing w:val="0"/>
        <w:rPr>
          <w:rFonts w:asciiTheme="minorHAnsi" w:hAnsiTheme="minorHAnsi" w:cstheme="minorHAnsi"/>
        </w:rPr>
      </w:pPr>
      <w:r w:rsidRPr="00700F80">
        <w:rPr>
          <w:rFonts w:asciiTheme="minorHAnsi" w:hAnsiTheme="minorHAnsi" w:cstheme="minorHAnsi"/>
        </w:rPr>
        <w:t xml:space="preserve">consider their own and the </w:t>
      </w:r>
      <w:r w:rsidR="000532D2" w:rsidRPr="00700F80">
        <w:rPr>
          <w:rFonts w:asciiTheme="minorHAnsi" w:hAnsiTheme="minorHAnsi" w:cstheme="minorHAnsi"/>
        </w:rPr>
        <w:t>y</w:t>
      </w:r>
      <w:r w:rsidRPr="00700F80">
        <w:rPr>
          <w:rFonts w:asciiTheme="minorHAnsi" w:hAnsiTheme="minorHAnsi" w:cstheme="minorHAnsi"/>
        </w:rPr>
        <w:t xml:space="preserve">oung </w:t>
      </w:r>
      <w:r w:rsidR="000532D2" w:rsidRPr="00700F80">
        <w:rPr>
          <w:rFonts w:asciiTheme="minorHAnsi" w:hAnsiTheme="minorHAnsi" w:cstheme="minorHAnsi"/>
        </w:rPr>
        <w:t>p</w:t>
      </w:r>
      <w:r w:rsidRPr="00700F80">
        <w:rPr>
          <w:rFonts w:asciiTheme="minorHAnsi" w:hAnsiTheme="minorHAnsi" w:cstheme="minorHAnsi"/>
        </w:rPr>
        <w:t>erson’s safety and security</w:t>
      </w:r>
    </w:p>
    <w:p w:rsidR="0056018F" w:rsidRPr="00700F80" w:rsidRDefault="0056018F" w:rsidP="000532D2">
      <w:pPr>
        <w:pStyle w:val="ListParagraph"/>
        <w:numPr>
          <w:ilvl w:val="0"/>
          <w:numId w:val="24"/>
        </w:numPr>
        <w:spacing w:after="120" w:line="288" w:lineRule="auto"/>
        <w:ind w:left="714" w:hanging="357"/>
        <w:contextualSpacing w:val="0"/>
        <w:rPr>
          <w:rFonts w:asciiTheme="minorHAnsi" w:hAnsiTheme="minorHAnsi" w:cstheme="minorHAnsi"/>
        </w:rPr>
      </w:pPr>
      <w:r w:rsidRPr="00700F80">
        <w:rPr>
          <w:rFonts w:asciiTheme="minorHAnsi" w:hAnsiTheme="minorHAnsi" w:cstheme="minorHAnsi"/>
        </w:rPr>
        <w:t>i</w:t>
      </w:r>
      <w:r w:rsidR="00F97945" w:rsidRPr="00700F80">
        <w:rPr>
          <w:rFonts w:asciiTheme="minorHAnsi" w:hAnsiTheme="minorHAnsi" w:cstheme="minorHAnsi"/>
        </w:rPr>
        <w:t>mmediately advise program s</w:t>
      </w:r>
      <w:r w:rsidRPr="00700F80">
        <w:rPr>
          <w:rFonts w:asciiTheme="minorHAnsi" w:hAnsiTheme="minorHAnsi" w:cstheme="minorHAnsi"/>
        </w:rPr>
        <w:t>taff</w:t>
      </w:r>
      <w:r w:rsidR="00F97945" w:rsidRPr="00700F80">
        <w:rPr>
          <w:rFonts w:asciiTheme="minorHAnsi" w:hAnsiTheme="minorHAnsi" w:cstheme="minorHAnsi"/>
        </w:rPr>
        <w:t xml:space="preserve"> of any concerns regarding the young person</w:t>
      </w:r>
    </w:p>
    <w:p w:rsidR="0056018F" w:rsidRPr="00700F80" w:rsidRDefault="0056018F" w:rsidP="000532D2">
      <w:pPr>
        <w:pStyle w:val="ListParagraph"/>
        <w:numPr>
          <w:ilvl w:val="0"/>
          <w:numId w:val="24"/>
        </w:numPr>
        <w:spacing w:after="120" w:line="288" w:lineRule="auto"/>
        <w:contextualSpacing w:val="0"/>
        <w:rPr>
          <w:rFonts w:asciiTheme="minorHAnsi" w:hAnsiTheme="minorHAnsi" w:cstheme="minorHAnsi"/>
        </w:rPr>
      </w:pPr>
      <w:r w:rsidRPr="00700F80">
        <w:rPr>
          <w:rFonts w:asciiTheme="minorHAnsi" w:hAnsiTheme="minorHAnsi" w:cstheme="minorHAnsi"/>
        </w:rPr>
        <w:t xml:space="preserve">know, understand and protect the rights of </w:t>
      </w:r>
      <w:r w:rsidR="00F97945" w:rsidRPr="00700F80">
        <w:rPr>
          <w:rFonts w:asciiTheme="minorHAnsi" w:hAnsiTheme="minorHAnsi" w:cstheme="minorHAnsi"/>
        </w:rPr>
        <w:t>y</w:t>
      </w:r>
      <w:r w:rsidRPr="00700F80">
        <w:rPr>
          <w:rFonts w:asciiTheme="minorHAnsi" w:hAnsiTheme="minorHAnsi" w:cstheme="minorHAnsi"/>
        </w:rPr>
        <w:t xml:space="preserve">oung </w:t>
      </w:r>
      <w:r w:rsidR="00F97945" w:rsidRPr="00700F80">
        <w:rPr>
          <w:rFonts w:asciiTheme="minorHAnsi" w:hAnsiTheme="minorHAnsi" w:cstheme="minorHAnsi"/>
        </w:rPr>
        <w:t>p</w:t>
      </w:r>
      <w:r w:rsidRPr="00700F80">
        <w:rPr>
          <w:rFonts w:asciiTheme="minorHAnsi" w:hAnsiTheme="minorHAnsi" w:cstheme="minorHAnsi"/>
        </w:rPr>
        <w:t>eople</w:t>
      </w:r>
    </w:p>
    <w:p w:rsidR="0056018F" w:rsidRPr="00700F80" w:rsidRDefault="0056018F" w:rsidP="000532D2">
      <w:pPr>
        <w:pStyle w:val="ListParagraph"/>
        <w:numPr>
          <w:ilvl w:val="0"/>
          <w:numId w:val="24"/>
        </w:numPr>
        <w:spacing w:after="120" w:line="288" w:lineRule="auto"/>
        <w:contextualSpacing w:val="0"/>
        <w:rPr>
          <w:rFonts w:asciiTheme="minorHAnsi" w:hAnsiTheme="minorHAnsi" w:cstheme="minorHAnsi"/>
        </w:rPr>
      </w:pPr>
      <w:r w:rsidRPr="00700F80">
        <w:rPr>
          <w:rFonts w:asciiTheme="minorHAnsi" w:hAnsiTheme="minorHAnsi" w:cstheme="minorHAnsi"/>
        </w:rPr>
        <w:t xml:space="preserve">respect the privacy of other </w:t>
      </w:r>
      <w:r w:rsidR="00F97945" w:rsidRPr="00700F80">
        <w:rPr>
          <w:rFonts w:asciiTheme="minorHAnsi" w:hAnsiTheme="minorHAnsi" w:cstheme="minorHAnsi"/>
        </w:rPr>
        <w:t>m</w:t>
      </w:r>
      <w:r w:rsidRPr="00700F80">
        <w:rPr>
          <w:rFonts w:asciiTheme="minorHAnsi" w:hAnsiTheme="minorHAnsi" w:cstheme="minorHAnsi"/>
        </w:rPr>
        <w:t xml:space="preserve">entors and </w:t>
      </w:r>
      <w:r w:rsidR="00F97945" w:rsidRPr="00700F80">
        <w:rPr>
          <w:rFonts w:asciiTheme="minorHAnsi" w:hAnsiTheme="minorHAnsi" w:cstheme="minorHAnsi"/>
        </w:rPr>
        <w:t>y</w:t>
      </w:r>
      <w:r w:rsidRPr="00700F80">
        <w:rPr>
          <w:rFonts w:asciiTheme="minorHAnsi" w:hAnsiTheme="minorHAnsi" w:cstheme="minorHAnsi"/>
        </w:rPr>
        <w:t xml:space="preserve">oung </w:t>
      </w:r>
      <w:r w:rsidR="00F97945" w:rsidRPr="00700F80">
        <w:rPr>
          <w:rFonts w:asciiTheme="minorHAnsi" w:hAnsiTheme="minorHAnsi" w:cstheme="minorHAnsi"/>
        </w:rPr>
        <w:t>p</w:t>
      </w:r>
      <w:r w:rsidRPr="00700F80">
        <w:rPr>
          <w:rFonts w:asciiTheme="minorHAnsi" w:hAnsiTheme="minorHAnsi" w:cstheme="minorHAnsi"/>
        </w:rPr>
        <w:t>eople, and the confidentiality of information acquired during mentoring</w:t>
      </w:r>
      <w:r w:rsidR="00F97945" w:rsidRPr="00700F80">
        <w:rPr>
          <w:rFonts w:asciiTheme="minorHAnsi" w:hAnsiTheme="minorHAnsi" w:cstheme="minorHAnsi"/>
        </w:rPr>
        <w:t xml:space="preserve"> activities</w:t>
      </w:r>
    </w:p>
    <w:p w:rsidR="0056018F" w:rsidRPr="00700F80" w:rsidRDefault="0056018F" w:rsidP="000532D2">
      <w:pPr>
        <w:pStyle w:val="ListParagraph"/>
        <w:numPr>
          <w:ilvl w:val="0"/>
          <w:numId w:val="24"/>
        </w:numPr>
        <w:spacing w:after="120" w:line="288" w:lineRule="auto"/>
        <w:contextualSpacing w:val="0"/>
        <w:rPr>
          <w:rFonts w:asciiTheme="minorHAnsi" w:hAnsiTheme="minorHAnsi" w:cstheme="minorHAnsi"/>
        </w:rPr>
      </w:pPr>
      <w:r w:rsidRPr="00700F80">
        <w:rPr>
          <w:rFonts w:asciiTheme="minorHAnsi" w:hAnsiTheme="minorHAnsi" w:cstheme="minorHAnsi"/>
        </w:rPr>
        <w:t xml:space="preserve">respect the rights and responsibilities of the </w:t>
      </w:r>
      <w:r w:rsidR="00F97945" w:rsidRPr="00700F80">
        <w:rPr>
          <w:rFonts w:asciiTheme="minorHAnsi" w:hAnsiTheme="minorHAnsi" w:cstheme="minorHAnsi"/>
        </w:rPr>
        <w:t>y</w:t>
      </w:r>
      <w:r w:rsidRPr="00700F80">
        <w:rPr>
          <w:rFonts w:asciiTheme="minorHAnsi" w:hAnsiTheme="minorHAnsi" w:cstheme="minorHAnsi"/>
        </w:rPr>
        <w:t xml:space="preserve">oung </w:t>
      </w:r>
      <w:r w:rsidR="00F97945" w:rsidRPr="00700F80">
        <w:rPr>
          <w:rFonts w:asciiTheme="minorHAnsi" w:hAnsiTheme="minorHAnsi" w:cstheme="minorHAnsi"/>
        </w:rPr>
        <w:t>p</w:t>
      </w:r>
      <w:r w:rsidRPr="00700F80">
        <w:rPr>
          <w:rFonts w:asciiTheme="minorHAnsi" w:hAnsiTheme="minorHAnsi" w:cstheme="minorHAnsi"/>
        </w:rPr>
        <w:t>erson’s family or</w:t>
      </w:r>
      <w:r w:rsidR="00F97945" w:rsidRPr="00700F80">
        <w:rPr>
          <w:rFonts w:asciiTheme="minorHAnsi" w:hAnsiTheme="minorHAnsi" w:cstheme="minorHAnsi"/>
        </w:rPr>
        <w:t xml:space="preserve"> carers, their teachers, school</w:t>
      </w:r>
      <w:r w:rsidRPr="00700F80">
        <w:rPr>
          <w:rFonts w:asciiTheme="minorHAnsi" w:hAnsiTheme="minorHAnsi" w:cstheme="minorHAnsi"/>
        </w:rPr>
        <w:t xml:space="preserve"> and any professional person working with them</w:t>
      </w:r>
    </w:p>
    <w:p w:rsidR="0056018F" w:rsidRPr="00700F80" w:rsidRDefault="0056018F" w:rsidP="000532D2">
      <w:pPr>
        <w:pStyle w:val="ListParagraph"/>
        <w:numPr>
          <w:ilvl w:val="0"/>
          <w:numId w:val="24"/>
        </w:numPr>
        <w:spacing w:after="120" w:line="288" w:lineRule="auto"/>
        <w:ind w:left="714" w:hanging="357"/>
        <w:contextualSpacing w:val="0"/>
        <w:rPr>
          <w:rFonts w:asciiTheme="minorHAnsi" w:hAnsiTheme="minorHAnsi" w:cstheme="minorHAnsi"/>
        </w:rPr>
      </w:pPr>
      <w:r w:rsidRPr="00700F80">
        <w:rPr>
          <w:rFonts w:asciiTheme="minorHAnsi" w:hAnsiTheme="minorHAnsi" w:cstheme="minorHAnsi"/>
        </w:rPr>
        <w:t>encourage</w:t>
      </w:r>
      <w:r w:rsidR="00F97945" w:rsidRPr="00700F80">
        <w:rPr>
          <w:rFonts w:asciiTheme="minorHAnsi" w:hAnsiTheme="minorHAnsi" w:cstheme="minorHAnsi"/>
        </w:rPr>
        <w:t xml:space="preserve"> without hint of coercion</w:t>
      </w:r>
    </w:p>
    <w:p w:rsidR="0056018F" w:rsidRPr="00700F80" w:rsidRDefault="0056018F" w:rsidP="000532D2">
      <w:pPr>
        <w:pStyle w:val="ListParagraph"/>
        <w:numPr>
          <w:ilvl w:val="0"/>
          <w:numId w:val="24"/>
        </w:numPr>
        <w:spacing w:after="60" w:line="288" w:lineRule="auto"/>
        <w:contextualSpacing w:val="0"/>
        <w:rPr>
          <w:rFonts w:asciiTheme="minorHAnsi" w:hAnsiTheme="minorHAnsi" w:cstheme="minorHAnsi"/>
          <w:b/>
        </w:rPr>
      </w:pPr>
      <w:r w:rsidRPr="00700F80">
        <w:rPr>
          <w:rFonts w:asciiTheme="minorHAnsi" w:hAnsiTheme="minorHAnsi" w:cstheme="minorHAnsi"/>
        </w:rPr>
        <w:t>continue to build their mentoring skills  by attending relevant training and support sessions</w:t>
      </w:r>
    </w:p>
    <w:p w:rsidR="0056018F" w:rsidRPr="00700F80" w:rsidRDefault="0056018F" w:rsidP="000532D2">
      <w:pPr>
        <w:pStyle w:val="ListParagraph"/>
        <w:numPr>
          <w:ilvl w:val="0"/>
          <w:numId w:val="24"/>
        </w:numPr>
        <w:spacing w:after="60" w:line="288" w:lineRule="auto"/>
        <w:contextualSpacing w:val="0"/>
        <w:rPr>
          <w:rFonts w:asciiTheme="minorHAnsi" w:hAnsiTheme="minorHAnsi" w:cstheme="minorHAnsi"/>
          <w:b/>
        </w:rPr>
      </w:pPr>
      <w:proofErr w:type="gramStart"/>
      <w:r w:rsidRPr="00700F80">
        <w:rPr>
          <w:rFonts w:asciiTheme="minorHAnsi" w:hAnsiTheme="minorHAnsi" w:cstheme="minorHAnsi"/>
        </w:rPr>
        <w:t>abide</w:t>
      </w:r>
      <w:proofErr w:type="gramEnd"/>
      <w:r w:rsidRPr="00700F80">
        <w:rPr>
          <w:rFonts w:asciiTheme="minorHAnsi" w:hAnsiTheme="minorHAnsi" w:cstheme="minorHAnsi"/>
        </w:rPr>
        <w:t xml:space="preserve"> by the law, and comply with any and all applicable policies and procedures of GenYZ.</w:t>
      </w:r>
    </w:p>
    <w:p w:rsidR="0056018F" w:rsidRPr="00700F80" w:rsidRDefault="0056018F" w:rsidP="000532D2">
      <w:pPr>
        <w:spacing w:after="60" w:line="288" w:lineRule="auto"/>
        <w:rPr>
          <w:rFonts w:asciiTheme="minorHAnsi" w:hAnsiTheme="minorHAnsi" w:cstheme="minorHAnsi"/>
          <w:b/>
        </w:rPr>
      </w:pPr>
    </w:p>
    <w:p w:rsidR="0056018F" w:rsidRPr="00700F80" w:rsidRDefault="0056018F" w:rsidP="000532D2">
      <w:pPr>
        <w:spacing w:after="120" w:line="288" w:lineRule="auto"/>
        <w:rPr>
          <w:rFonts w:asciiTheme="minorHAnsi" w:hAnsiTheme="minorHAnsi" w:cstheme="minorHAnsi"/>
        </w:rPr>
      </w:pPr>
      <w:r w:rsidRPr="00700F80">
        <w:rPr>
          <w:rFonts w:asciiTheme="minorHAnsi" w:hAnsiTheme="minorHAnsi" w:cstheme="minorHAnsi"/>
        </w:rPr>
        <w:lastRenderedPageBreak/>
        <w:t>A mentor must not:</w:t>
      </w:r>
    </w:p>
    <w:p w:rsidR="0056018F" w:rsidRPr="00700F80" w:rsidRDefault="0056018F" w:rsidP="000532D2">
      <w:pPr>
        <w:pStyle w:val="ListParagraph"/>
        <w:numPr>
          <w:ilvl w:val="0"/>
          <w:numId w:val="24"/>
        </w:numPr>
        <w:spacing w:after="120" w:line="288" w:lineRule="auto"/>
        <w:contextualSpacing w:val="0"/>
        <w:rPr>
          <w:rFonts w:asciiTheme="minorHAnsi" w:hAnsiTheme="minorHAnsi" w:cstheme="minorHAnsi"/>
        </w:rPr>
      </w:pPr>
      <w:r w:rsidRPr="00700F80">
        <w:rPr>
          <w:rFonts w:asciiTheme="minorHAnsi" w:hAnsiTheme="minorHAnsi" w:cstheme="minorHAnsi"/>
        </w:rPr>
        <w:t xml:space="preserve">impose their opinions on a </w:t>
      </w:r>
      <w:r w:rsidR="00F97945" w:rsidRPr="00700F80">
        <w:rPr>
          <w:rFonts w:asciiTheme="minorHAnsi" w:hAnsiTheme="minorHAnsi" w:cstheme="minorHAnsi"/>
        </w:rPr>
        <w:t>y</w:t>
      </w:r>
      <w:r w:rsidRPr="00700F80">
        <w:rPr>
          <w:rFonts w:asciiTheme="minorHAnsi" w:hAnsiTheme="minorHAnsi" w:cstheme="minorHAnsi"/>
        </w:rPr>
        <w:t xml:space="preserve">oung </w:t>
      </w:r>
      <w:r w:rsidR="00F97945" w:rsidRPr="00700F80">
        <w:rPr>
          <w:rFonts w:asciiTheme="minorHAnsi" w:hAnsiTheme="minorHAnsi" w:cstheme="minorHAnsi"/>
        </w:rPr>
        <w:t>p</w:t>
      </w:r>
      <w:r w:rsidRPr="00700F80">
        <w:rPr>
          <w:rFonts w:asciiTheme="minorHAnsi" w:hAnsiTheme="minorHAnsi" w:cstheme="minorHAnsi"/>
        </w:rPr>
        <w:t>e</w:t>
      </w:r>
      <w:r w:rsidR="00F97945" w:rsidRPr="00700F80">
        <w:rPr>
          <w:rFonts w:asciiTheme="minorHAnsi" w:hAnsiTheme="minorHAnsi" w:cstheme="minorHAnsi"/>
        </w:rPr>
        <w:t>rson</w:t>
      </w:r>
    </w:p>
    <w:p w:rsidR="0056018F" w:rsidRPr="00700F80" w:rsidRDefault="0056018F" w:rsidP="000532D2">
      <w:pPr>
        <w:pStyle w:val="ListParagraph"/>
        <w:numPr>
          <w:ilvl w:val="0"/>
          <w:numId w:val="24"/>
        </w:numPr>
        <w:spacing w:after="120" w:line="288" w:lineRule="auto"/>
        <w:contextualSpacing w:val="0"/>
        <w:rPr>
          <w:rFonts w:asciiTheme="minorHAnsi" w:hAnsiTheme="minorHAnsi" w:cstheme="minorHAnsi"/>
        </w:rPr>
      </w:pPr>
      <w:r w:rsidRPr="00700F80">
        <w:rPr>
          <w:rFonts w:asciiTheme="minorHAnsi" w:hAnsiTheme="minorHAnsi" w:cstheme="minorHAnsi"/>
        </w:rPr>
        <w:t xml:space="preserve">give </w:t>
      </w:r>
      <w:r w:rsidR="00F97945" w:rsidRPr="00700F80">
        <w:rPr>
          <w:rFonts w:asciiTheme="minorHAnsi" w:hAnsiTheme="minorHAnsi" w:cstheme="minorHAnsi"/>
        </w:rPr>
        <w:t>or loan money to a young person</w:t>
      </w:r>
    </w:p>
    <w:p w:rsidR="0056018F" w:rsidRPr="00700F80" w:rsidRDefault="0056018F" w:rsidP="000532D2">
      <w:pPr>
        <w:pStyle w:val="ListParagraph"/>
        <w:numPr>
          <w:ilvl w:val="0"/>
          <w:numId w:val="24"/>
        </w:numPr>
        <w:spacing w:after="120" w:line="288" w:lineRule="auto"/>
        <w:contextualSpacing w:val="0"/>
        <w:rPr>
          <w:rFonts w:asciiTheme="minorHAnsi" w:hAnsiTheme="minorHAnsi" w:cstheme="minorHAnsi"/>
        </w:rPr>
      </w:pPr>
      <w:r w:rsidRPr="00700F80">
        <w:rPr>
          <w:rFonts w:asciiTheme="minorHAnsi" w:hAnsiTheme="minorHAnsi" w:cstheme="minorHAnsi"/>
        </w:rPr>
        <w:t xml:space="preserve">engage in intrusive conversations with a </w:t>
      </w:r>
      <w:r w:rsidR="00F97945" w:rsidRPr="00700F80">
        <w:rPr>
          <w:rFonts w:asciiTheme="minorHAnsi" w:hAnsiTheme="minorHAnsi" w:cstheme="minorHAnsi"/>
        </w:rPr>
        <w:t>y</w:t>
      </w:r>
      <w:r w:rsidRPr="00700F80">
        <w:rPr>
          <w:rFonts w:asciiTheme="minorHAnsi" w:hAnsiTheme="minorHAnsi" w:cstheme="minorHAnsi"/>
        </w:rPr>
        <w:t xml:space="preserve">oung </w:t>
      </w:r>
      <w:r w:rsidR="00F97945" w:rsidRPr="00700F80">
        <w:rPr>
          <w:rFonts w:asciiTheme="minorHAnsi" w:hAnsiTheme="minorHAnsi" w:cstheme="minorHAnsi"/>
        </w:rPr>
        <w:t>p</w:t>
      </w:r>
      <w:r w:rsidRPr="00700F80">
        <w:rPr>
          <w:rFonts w:asciiTheme="minorHAnsi" w:hAnsiTheme="minorHAnsi" w:cstheme="minorHAnsi"/>
        </w:rPr>
        <w:t>erson’s family or carers, their teachers, school</w:t>
      </w:r>
      <w:r w:rsidR="00F97945" w:rsidRPr="00700F80">
        <w:rPr>
          <w:rFonts w:asciiTheme="minorHAnsi" w:hAnsiTheme="minorHAnsi" w:cstheme="minorHAnsi"/>
        </w:rPr>
        <w:t xml:space="preserve"> or</w:t>
      </w:r>
      <w:r w:rsidRPr="00700F80">
        <w:rPr>
          <w:rFonts w:asciiTheme="minorHAnsi" w:hAnsiTheme="minorHAnsi" w:cstheme="minorHAnsi"/>
        </w:rPr>
        <w:t xml:space="preserve"> any professional person working with them</w:t>
      </w:r>
    </w:p>
    <w:p w:rsidR="0056018F" w:rsidRPr="00700F80" w:rsidRDefault="00F97945" w:rsidP="000532D2">
      <w:pPr>
        <w:pStyle w:val="ListParagraph"/>
        <w:numPr>
          <w:ilvl w:val="0"/>
          <w:numId w:val="24"/>
        </w:numPr>
        <w:spacing w:after="120" w:line="288" w:lineRule="auto"/>
        <w:contextualSpacing w:val="0"/>
        <w:rPr>
          <w:rFonts w:asciiTheme="minorHAnsi" w:hAnsiTheme="minorHAnsi" w:cstheme="minorHAnsi"/>
        </w:rPr>
      </w:pPr>
      <w:r w:rsidRPr="00700F80">
        <w:rPr>
          <w:rFonts w:asciiTheme="minorHAnsi" w:hAnsiTheme="minorHAnsi" w:cstheme="minorHAnsi"/>
        </w:rPr>
        <w:t>engage in mentoring or p</w:t>
      </w:r>
      <w:r w:rsidR="0056018F" w:rsidRPr="00700F80">
        <w:rPr>
          <w:rFonts w:asciiTheme="minorHAnsi" w:hAnsiTheme="minorHAnsi" w:cstheme="minorHAnsi"/>
        </w:rPr>
        <w:t xml:space="preserve">rogram activities while affected by drugs or alcohol, or smoke around </w:t>
      </w:r>
      <w:r w:rsidRPr="00700F80">
        <w:rPr>
          <w:rFonts w:asciiTheme="minorHAnsi" w:hAnsiTheme="minorHAnsi" w:cstheme="minorHAnsi"/>
        </w:rPr>
        <w:t>y</w:t>
      </w:r>
      <w:r w:rsidR="0056018F" w:rsidRPr="00700F80">
        <w:rPr>
          <w:rFonts w:asciiTheme="minorHAnsi" w:hAnsiTheme="minorHAnsi" w:cstheme="minorHAnsi"/>
        </w:rPr>
        <w:t xml:space="preserve">oung </w:t>
      </w:r>
      <w:r w:rsidRPr="00700F80">
        <w:rPr>
          <w:rFonts w:asciiTheme="minorHAnsi" w:hAnsiTheme="minorHAnsi" w:cstheme="minorHAnsi"/>
        </w:rPr>
        <w:t>p</w:t>
      </w:r>
      <w:r w:rsidR="0056018F" w:rsidRPr="00700F80">
        <w:rPr>
          <w:rFonts w:asciiTheme="minorHAnsi" w:hAnsiTheme="minorHAnsi" w:cstheme="minorHAnsi"/>
        </w:rPr>
        <w:t>eople</w:t>
      </w:r>
    </w:p>
    <w:p w:rsidR="0056018F" w:rsidRPr="00700F80" w:rsidRDefault="0056018F" w:rsidP="000532D2">
      <w:pPr>
        <w:pStyle w:val="ListParagraph"/>
        <w:numPr>
          <w:ilvl w:val="0"/>
          <w:numId w:val="24"/>
        </w:numPr>
        <w:spacing w:after="120" w:line="288" w:lineRule="auto"/>
        <w:ind w:left="714" w:hanging="357"/>
        <w:contextualSpacing w:val="0"/>
        <w:rPr>
          <w:rFonts w:asciiTheme="minorHAnsi" w:hAnsiTheme="minorHAnsi" w:cstheme="minorHAnsi"/>
        </w:rPr>
      </w:pPr>
      <w:r w:rsidRPr="00700F80">
        <w:rPr>
          <w:rFonts w:asciiTheme="minorHAnsi" w:hAnsiTheme="minorHAnsi" w:cstheme="minorHAnsi"/>
        </w:rPr>
        <w:t>wear inappropriate clothes, including clothes displaying slogans or images of sex, violence, drugs, discrimination or advertising alcohol</w:t>
      </w:r>
    </w:p>
    <w:p w:rsidR="0056018F" w:rsidRPr="00700F80" w:rsidRDefault="0056018F" w:rsidP="000532D2">
      <w:pPr>
        <w:pStyle w:val="ListParagraph"/>
        <w:numPr>
          <w:ilvl w:val="0"/>
          <w:numId w:val="24"/>
        </w:numPr>
        <w:spacing w:after="120" w:line="288" w:lineRule="auto"/>
        <w:contextualSpacing w:val="0"/>
        <w:rPr>
          <w:rFonts w:asciiTheme="minorHAnsi" w:hAnsiTheme="minorHAnsi" w:cstheme="minorHAnsi"/>
        </w:rPr>
      </w:pPr>
      <w:r w:rsidRPr="00700F80">
        <w:rPr>
          <w:rFonts w:asciiTheme="minorHAnsi" w:hAnsiTheme="minorHAnsi" w:cstheme="minorHAnsi"/>
        </w:rPr>
        <w:t xml:space="preserve">transport a person who is not </w:t>
      </w:r>
      <w:r w:rsidR="00F97945" w:rsidRPr="00700F80">
        <w:rPr>
          <w:rFonts w:asciiTheme="minorHAnsi" w:hAnsiTheme="minorHAnsi" w:cstheme="minorHAnsi"/>
        </w:rPr>
        <w:t>a GenYZ p</w:t>
      </w:r>
      <w:r w:rsidRPr="00700F80">
        <w:rPr>
          <w:rFonts w:asciiTheme="minorHAnsi" w:hAnsiTheme="minorHAnsi" w:cstheme="minorHAnsi"/>
        </w:rPr>
        <w:t xml:space="preserve">rogram participant in any vehicle, for any reason (e.g. a </w:t>
      </w:r>
      <w:r w:rsidR="00F97945" w:rsidRPr="00700F80">
        <w:rPr>
          <w:rFonts w:asciiTheme="minorHAnsi" w:hAnsiTheme="minorHAnsi" w:cstheme="minorHAnsi"/>
        </w:rPr>
        <w:t>y</w:t>
      </w:r>
      <w:r w:rsidRPr="00700F80">
        <w:rPr>
          <w:rFonts w:asciiTheme="minorHAnsi" w:hAnsiTheme="minorHAnsi" w:cstheme="minorHAnsi"/>
        </w:rPr>
        <w:t xml:space="preserve">oung </w:t>
      </w:r>
      <w:r w:rsidR="00F97945" w:rsidRPr="00700F80">
        <w:rPr>
          <w:rFonts w:asciiTheme="minorHAnsi" w:hAnsiTheme="minorHAnsi" w:cstheme="minorHAnsi"/>
        </w:rPr>
        <w:t>person’s friend or family)</w:t>
      </w:r>
    </w:p>
    <w:p w:rsidR="0056018F" w:rsidRPr="00700F80" w:rsidRDefault="0056018F" w:rsidP="000532D2">
      <w:pPr>
        <w:pStyle w:val="ListParagraph"/>
        <w:numPr>
          <w:ilvl w:val="0"/>
          <w:numId w:val="24"/>
        </w:numPr>
        <w:spacing w:after="120" w:line="288" w:lineRule="auto"/>
        <w:contextualSpacing w:val="0"/>
        <w:rPr>
          <w:rFonts w:asciiTheme="minorHAnsi" w:hAnsiTheme="minorHAnsi" w:cstheme="minorHAnsi"/>
        </w:rPr>
      </w:pPr>
      <w:r w:rsidRPr="00700F80">
        <w:rPr>
          <w:rFonts w:asciiTheme="minorHAnsi" w:hAnsiTheme="minorHAnsi" w:cstheme="minorHAnsi"/>
        </w:rPr>
        <w:t xml:space="preserve">take a </w:t>
      </w:r>
      <w:r w:rsidR="00F97945" w:rsidRPr="00700F80">
        <w:rPr>
          <w:rFonts w:asciiTheme="minorHAnsi" w:hAnsiTheme="minorHAnsi" w:cstheme="minorHAnsi"/>
        </w:rPr>
        <w:t>y</w:t>
      </w:r>
      <w:r w:rsidRPr="00700F80">
        <w:rPr>
          <w:rFonts w:asciiTheme="minorHAnsi" w:hAnsiTheme="minorHAnsi" w:cstheme="minorHAnsi"/>
        </w:rPr>
        <w:t xml:space="preserve">oung </w:t>
      </w:r>
      <w:r w:rsidR="00F97945" w:rsidRPr="00700F80">
        <w:rPr>
          <w:rFonts w:asciiTheme="minorHAnsi" w:hAnsiTheme="minorHAnsi" w:cstheme="minorHAnsi"/>
        </w:rPr>
        <w:t>p</w:t>
      </w:r>
      <w:r w:rsidRPr="00700F80">
        <w:rPr>
          <w:rFonts w:asciiTheme="minorHAnsi" w:hAnsiTheme="minorHAnsi" w:cstheme="minorHAnsi"/>
        </w:rPr>
        <w:t xml:space="preserve">erson on a </w:t>
      </w:r>
      <w:r w:rsidR="00F97945" w:rsidRPr="00700F80">
        <w:rPr>
          <w:rFonts w:asciiTheme="minorHAnsi" w:hAnsiTheme="minorHAnsi" w:cstheme="minorHAnsi"/>
        </w:rPr>
        <w:t>h</w:t>
      </w:r>
      <w:r w:rsidRPr="00700F80">
        <w:rPr>
          <w:rFonts w:asciiTheme="minorHAnsi" w:hAnsiTheme="minorHAnsi" w:cstheme="minorHAnsi"/>
        </w:rPr>
        <w:t>igh-</w:t>
      </w:r>
      <w:r w:rsidR="00F97945" w:rsidRPr="00700F80">
        <w:rPr>
          <w:rFonts w:asciiTheme="minorHAnsi" w:hAnsiTheme="minorHAnsi" w:cstheme="minorHAnsi"/>
        </w:rPr>
        <w:t>r</w:t>
      </w:r>
      <w:r w:rsidRPr="00700F80">
        <w:rPr>
          <w:rFonts w:asciiTheme="minorHAnsi" w:hAnsiTheme="minorHAnsi" w:cstheme="minorHAnsi"/>
        </w:rPr>
        <w:t xml:space="preserve">isk </w:t>
      </w:r>
      <w:r w:rsidR="00F97945" w:rsidRPr="00700F80">
        <w:rPr>
          <w:rFonts w:asciiTheme="minorHAnsi" w:hAnsiTheme="minorHAnsi" w:cstheme="minorHAnsi"/>
        </w:rPr>
        <w:t>a</w:t>
      </w:r>
      <w:r w:rsidRPr="00700F80">
        <w:rPr>
          <w:rFonts w:asciiTheme="minorHAnsi" w:hAnsiTheme="minorHAnsi" w:cstheme="minorHAnsi"/>
        </w:rPr>
        <w:t xml:space="preserve">ctivity, or engage </w:t>
      </w:r>
      <w:r w:rsidR="00F97945" w:rsidRPr="00700F80">
        <w:rPr>
          <w:rFonts w:asciiTheme="minorHAnsi" w:hAnsiTheme="minorHAnsi" w:cstheme="minorHAnsi"/>
        </w:rPr>
        <w:t>in a high risk activity with a young person</w:t>
      </w:r>
    </w:p>
    <w:p w:rsidR="0056018F" w:rsidRPr="00700F80" w:rsidRDefault="0056018F" w:rsidP="000532D2">
      <w:pPr>
        <w:pStyle w:val="ListParagraph"/>
        <w:numPr>
          <w:ilvl w:val="0"/>
          <w:numId w:val="24"/>
        </w:numPr>
        <w:spacing w:after="120" w:line="288" w:lineRule="auto"/>
        <w:contextualSpacing w:val="0"/>
        <w:rPr>
          <w:rFonts w:asciiTheme="minorHAnsi" w:hAnsiTheme="minorHAnsi" w:cstheme="minorHAnsi"/>
        </w:rPr>
      </w:pPr>
      <w:r w:rsidRPr="00700F80">
        <w:rPr>
          <w:rFonts w:asciiTheme="minorHAnsi" w:hAnsiTheme="minorHAnsi" w:cstheme="minorHAnsi"/>
        </w:rPr>
        <w:t>att</w:t>
      </w:r>
      <w:r w:rsidR="00F97945" w:rsidRPr="00700F80">
        <w:rPr>
          <w:rFonts w:asciiTheme="minorHAnsi" w:hAnsiTheme="minorHAnsi" w:cstheme="minorHAnsi"/>
        </w:rPr>
        <w:t>empt to deal personally with a crisis situation, and must notify program staff if such a crisis situation arises</w:t>
      </w:r>
    </w:p>
    <w:p w:rsidR="0056018F" w:rsidRPr="00700F80" w:rsidRDefault="0056018F" w:rsidP="000532D2">
      <w:pPr>
        <w:pStyle w:val="ListParagraph"/>
        <w:numPr>
          <w:ilvl w:val="0"/>
          <w:numId w:val="24"/>
        </w:numPr>
        <w:spacing w:after="120" w:line="288" w:lineRule="auto"/>
        <w:contextualSpacing w:val="0"/>
        <w:rPr>
          <w:rFonts w:asciiTheme="minorHAnsi" w:hAnsiTheme="minorHAnsi" w:cstheme="minorHAnsi"/>
        </w:rPr>
      </w:pPr>
      <w:r w:rsidRPr="00700F80">
        <w:rPr>
          <w:rFonts w:asciiTheme="minorHAnsi" w:hAnsiTheme="minorHAnsi" w:cstheme="minorHAnsi"/>
        </w:rPr>
        <w:t>enter into any sexual or otherwise inap</w:t>
      </w:r>
      <w:r w:rsidR="00F97945" w:rsidRPr="00700F80">
        <w:rPr>
          <w:rFonts w:asciiTheme="minorHAnsi" w:hAnsiTheme="minorHAnsi" w:cstheme="minorHAnsi"/>
        </w:rPr>
        <w:t>propriate relationships with a young p</w:t>
      </w:r>
      <w:r w:rsidRPr="00700F80">
        <w:rPr>
          <w:rFonts w:asciiTheme="minorHAnsi" w:hAnsiTheme="minorHAnsi" w:cstheme="minorHAnsi"/>
        </w:rPr>
        <w:t xml:space="preserve">erson or their family/guardian </w:t>
      </w:r>
      <w:r w:rsidR="00F97945" w:rsidRPr="00700F80">
        <w:rPr>
          <w:rFonts w:asciiTheme="minorHAnsi" w:hAnsiTheme="minorHAnsi" w:cstheme="minorHAnsi"/>
        </w:rPr>
        <w:t>or</w:t>
      </w:r>
      <w:r w:rsidRPr="00700F80">
        <w:rPr>
          <w:rFonts w:asciiTheme="minorHAnsi" w:hAnsiTheme="minorHAnsi" w:cstheme="minorHAnsi"/>
        </w:rPr>
        <w:t xml:space="preserve"> friends</w:t>
      </w:r>
    </w:p>
    <w:p w:rsidR="0056018F" w:rsidRPr="00700F80" w:rsidRDefault="0056018F" w:rsidP="00F97945">
      <w:pPr>
        <w:pStyle w:val="ListParagraph"/>
        <w:numPr>
          <w:ilvl w:val="0"/>
          <w:numId w:val="24"/>
        </w:numPr>
        <w:spacing w:line="288" w:lineRule="auto"/>
        <w:contextualSpacing w:val="0"/>
        <w:rPr>
          <w:rFonts w:asciiTheme="minorHAnsi" w:hAnsiTheme="minorHAnsi" w:cstheme="minorHAnsi"/>
        </w:rPr>
      </w:pPr>
      <w:proofErr w:type="gramStart"/>
      <w:r w:rsidRPr="00700F80">
        <w:rPr>
          <w:rFonts w:asciiTheme="minorHAnsi" w:hAnsiTheme="minorHAnsi" w:cstheme="minorHAnsi"/>
        </w:rPr>
        <w:t>administer</w:t>
      </w:r>
      <w:proofErr w:type="gramEnd"/>
      <w:r w:rsidRPr="00700F80">
        <w:rPr>
          <w:rFonts w:asciiTheme="minorHAnsi" w:hAnsiTheme="minorHAnsi" w:cstheme="minorHAnsi"/>
        </w:rPr>
        <w:t xml:space="preserve"> any form of punishment (e.g. confiscating personal items, p</w:t>
      </w:r>
      <w:r w:rsidR="00F97945" w:rsidRPr="00700F80">
        <w:rPr>
          <w:rFonts w:asciiTheme="minorHAnsi" w:hAnsiTheme="minorHAnsi" w:cstheme="minorHAnsi"/>
        </w:rPr>
        <w:t xml:space="preserve">hysical or corporal punishment or </w:t>
      </w:r>
      <w:r w:rsidRPr="00700F80">
        <w:rPr>
          <w:rFonts w:asciiTheme="minorHAnsi" w:hAnsiTheme="minorHAnsi" w:cstheme="minorHAnsi"/>
        </w:rPr>
        <w:t>verbal reprimand</w:t>
      </w:r>
      <w:r w:rsidR="00F97945" w:rsidRPr="00700F80">
        <w:rPr>
          <w:rFonts w:asciiTheme="minorHAnsi" w:hAnsiTheme="minorHAnsi" w:cstheme="minorHAnsi"/>
        </w:rPr>
        <w:t>) on a young p</w:t>
      </w:r>
      <w:r w:rsidRPr="00700F80">
        <w:rPr>
          <w:rFonts w:asciiTheme="minorHAnsi" w:hAnsiTheme="minorHAnsi" w:cstheme="minorHAnsi"/>
        </w:rPr>
        <w:t>erson.</w:t>
      </w:r>
    </w:p>
    <w:p w:rsidR="0056018F" w:rsidRPr="00700F80" w:rsidRDefault="00622C10" w:rsidP="000532D2">
      <w:pPr>
        <w:spacing w:before="240" w:after="120" w:line="288" w:lineRule="auto"/>
        <w:rPr>
          <w:rFonts w:asciiTheme="minorHAnsi" w:hAnsiTheme="minorHAnsi" w:cstheme="minorHAnsi"/>
          <w:b/>
        </w:rPr>
      </w:pPr>
      <w:r w:rsidRPr="00700F80">
        <w:rPr>
          <w:rFonts w:asciiTheme="minorHAnsi" w:hAnsiTheme="minorHAnsi" w:cstheme="minorHAnsi"/>
          <w:b/>
        </w:rPr>
        <w:t>Young P</w:t>
      </w:r>
      <w:r w:rsidR="00FF1A14" w:rsidRPr="00700F80">
        <w:rPr>
          <w:rFonts w:asciiTheme="minorHAnsi" w:hAnsiTheme="minorHAnsi" w:cstheme="minorHAnsi"/>
          <w:b/>
        </w:rPr>
        <w:t>eople</w:t>
      </w:r>
    </w:p>
    <w:p w:rsidR="0056018F" w:rsidRPr="00700F80" w:rsidRDefault="00F97945" w:rsidP="000532D2">
      <w:pPr>
        <w:spacing w:after="120" w:line="288" w:lineRule="auto"/>
        <w:rPr>
          <w:rFonts w:asciiTheme="minorHAnsi" w:hAnsiTheme="minorHAnsi" w:cstheme="minorHAnsi"/>
        </w:rPr>
      </w:pPr>
      <w:r w:rsidRPr="00700F80">
        <w:rPr>
          <w:rFonts w:asciiTheme="minorHAnsi" w:hAnsiTheme="minorHAnsi" w:cstheme="minorHAnsi"/>
        </w:rPr>
        <w:t>Our Code of Conduct requires a young p</w:t>
      </w:r>
      <w:r w:rsidR="0056018F" w:rsidRPr="00700F80">
        <w:rPr>
          <w:rFonts w:asciiTheme="minorHAnsi" w:hAnsiTheme="minorHAnsi" w:cstheme="minorHAnsi"/>
        </w:rPr>
        <w:t>erson to:</w:t>
      </w:r>
    </w:p>
    <w:p w:rsidR="0056018F" w:rsidRPr="00700F80" w:rsidRDefault="0056018F" w:rsidP="000532D2">
      <w:pPr>
        <w:pStyle w:val="ListParagraph"/>
        <w:numPr>
          <w:ilvl w:val="0"/>
          <w:numId w:val="24"/>
        </w:numPr>
        <w:spacing w:after="120" w:line="288" w:lineRule="auto"/>
        <w:contextualSpacing w:val="0"/>
        <w:rPr>
          <w:rFonts w:asciiTheme="minorHAnsi" w:hAnsiTheme="minorHAnsi" w:cstheme="minorHAnsi"/>
        </w:rPr>
      </w:pPr>
      <w:r w:rsidRPr="00700F80">
        <w:rPr>
          <w:rFonts w:asciiTheme="minorHAnsi" w:hAnsiTheme="minorHAnsi" w:cstheme="minorHAnsi"/>
        </w:rPr>
        <w:t>be honest, reliable, punctual and true to their word</w:t>
      </w:r>
    </w:p>
    <w:p w:rsidR="0056018F" w:rsidRPr="00700F80" w:rsidRDefault="0056018F" w:rsidP="000532D2">
      <w:pPr>
        <w:pStyle w:val="ListParagraph"/>
        <w:numPr>
          <w:ilvl w:val="0"/>
          <w:numId w:val="24"/>
        </w:numPr>
        <w:spacing w:after="120" w:line="288" w:lineRule="auto"/>
        <w:contextualSpacing w:val="0"/>
        <w:rPr>
          <w:rFonts w:asciiTheme="minorHAnsi" w:hAnsiTheme="minorHAnsi" w:cstheme="minorHAnsi"/>
        </w:rPr>
      </w:pPr>
      <w:r w:rsidRPr="00700F80">
        <w:rPr>
          <w:rFonts w:asciiTheme="minorHAnsi" w:hAnsiTheme="minorHAnsi" w:cstheme="minorHAnsi"/>
        </w:rPr>
        <w:t xml:space="preserve">respond to a </w:t>
      </w:r>
      <w:r w:rsidR="00F97945" w:rsidRPr="00700F80">
        <w:rPr>
          <w:rFonts w:asciiTheme="minorHAnsi" w:hAnsiTheme="minorHAnsi" w:cstheme="minorHAnsi"/>
        </w:rPr>
        <w:t>m</w:t>
      </w:r>
      <w:r w:rsidRPr="00700F80">
        <w:rPr>
          <w:rFonts w:asciiTheme="minorHAnsi" w:hAnsiTheme="minorHAnsi" w:cstheme="minorHAnsi"/>
        </w:rPr>
        <w:t xml:space="preserve">entor’s messages or attempt to make contact as soon as </w:t>
      </w:r>
      <w:r w:rsidR="00F97945" w:rsidRPr="00700F80">
        <w:rPr>
          <w:rFonts w:asciiTheme="minorHAnsi" w:hAnsiTheme="minorHAnsi" w:cstheme="minorHAnsi"/>
        </w:rPr>
        <w:t>possible</w:t>
      </w:r>
    </w:p>
    <w:p w:rsidR="0056018F" w:rsidRPr="00700F80" w:rsidRDefault="0056018F" w:rsidP="000532D2">
      <w:pPr>
        <w:pStyle w:val="ListParagraph"/>
        <w:numPr>
          <w:ilvl w:val="0"/>
          <w:numId w:val="24"/>
        </w:numPr>
        <w:spacing w:after="120" w:line="288" w:lineRule="auto"/>
        <w:contextualSpacing w:val="0"/>
        <w:rPr>
          <w:rFonts w:asciiTheme="minorHAnsi" w:hAnsiTheme="minorHAnsi" w:cstheme="minorHAnsi"/>
        </w:rPr>
      </w:pPr>
      <w:r w:rsidRPr="00700F80">
        <w:rPr>
          <w:rFonts w:asciiTheme="minorHAnsi" w:hAnsiTheme="minorHAnsi" w:cstheme="minorHAnsi"/>
        </w:rPr>
        <w:t xml:space="preserve">respect the rights and responsibilities of the </w:t>
      </w:r>
      <w:r w:rsidR="00F97945" w:rsidRPr="00700F80">
        <w:rPr>
          <w:rFonts w:asciiTheme="minorHAnsi" w:hAnsiTheme="minorHAnsi" w:cstheme="minorHAnsi"/>
        </w:rPr>
        <w:t>mentor</w:t>
      </w:r>
    </w:p>
    <w:p w:rsidR="0056018F" w:rsidRPr="00700F80" w:rsidRDefault="0056018F" w:rsidP="000532D2">
      <w:pPr>
        <w:pStyle w:val="ListParagraph"/>
        <w:numPr>
          <w:ilvl w:val="0"/>
          <w:numId w:val="24"/>
        </w:numPr>
        <w:spacing w:after="120" w:line="288" w:lineRule="auto"/>
        <w:contextualSpacing w:val="0"/>
        <w:rPr>
          <w:rFonts w:asciiTheme="minorHAnsi" w:hAnsiTheme="minorHAnsi" w:cstheme="minorHAnsi"/>
        </w:rPr>
      </w:pPr>
      <w:r w:rsidRPr="00700F80">
        <w:rPr>
          <w:rFonts w:asciiTheme="minorHAnsi" w:hAnsiTheme="minorHAnsi" w:cstheme="minorHAnsi"/>
        </w:rPr>
        <w:t xml:space="preserve">respect the privacy of personal information about </w:t>
      </w:r>
      <w:r w:rsidR="00F97945" w:rsidRPr="00700F80">
        <w:rPr>
          <w:rFonts w:asciiTheme="minorHAnsi" w:hAnsiTheme="minorHAnsi" w:cstheme="minorHAnsi"/>
        </w:rPr>
        <w:t>m</w:t>
      </w:r>
      <w:r w:rsidRPr="00700F80">
        <w:rPr>
          <w:rFonts w:asciiTheme="minorHAnsi" w:hAnsiTheme="minorHAnsi" w:cstheme="minorHAnsi"/>
        </w:rPr>
        <w:t xml:space="preserve">entors and other </w:t>
      </w:r>
      <w:r w:rsidR="00F97945" w:rsidRPr="00700F80">
        <w:rPr>
          <w:rFonts w:asciiTheme="minorHAnsi" w:hAnsiTheme="minorHAnsi" w:cstheme="minorHAnsi"/>
        </w:rPr>
        <w:t>young people and p</w:t>
      </w:r>
      <w:r w:rsidRPr="00700F80">
        <w:rPr>
          <w:rFonts w:asciiTheme="minorHAnsi" w:hAnsiTheme="minorHAnsi" w:cstheme="minorHAnsi"/>
        </w:rPr>
        <w:t xml:space="preserve">rogram participants </w:t>
      </w:r>
    </w:p>
    <w:p w:rsidR="0056018F" w:rsidRPr="00700F80" w:rsidRDefault="0056018F" w:rsidP="000532D2">
      <w:pPr>
        <w:pStyle w:val="ListParagraph"/>
        <w:numPr>
          <w:ilvl w:val="0"/>
          <w:numId w:val="24"/>
        </w:numPr>
        <w:spacing w:after="120" w:line="288" w:lineRule="auto"/>
        <w:contextualSpacing w:val="0"/>
        <w:rPr>
          <w:rFonts w:asciiTheme="minorHAnsi" w:hAnsiTheme="minorHAnsi" w:cstheme="minorHAnsi"/>
        </w:rPr>
      </w:pPr>
      <w:r w:rsidRPr="00700F80">
        <w:rPr>
          <w:rFonts w:asciiTheme="minorHAnsi" w:hAnsiTheme="minorHAnsi" w:cstheme="minorHAnsi"/>
        </w:rPr>
        <w:t xml:space="preserve">consider their own and other </w:t>
      </w:r>
      <w:r w:rsidR="00F97945" w:rsidRPr="00700F80">
        <w:rPr>
          <w:rFonts w:asciiTheme="minorHAnsi" w:hAnsiTheme="minorHAnsi" w:cstheme="minorHAnsi"/>
        </w:rPr>
        <w:t>young p</w:t>
      </w:r>
      <w:r w:rsidRPr="00700F80">
        <w:rPr>
          <w:rFonts w:asciiTheme="minorHAnsi" w:hAnsiTheme="minorHAnsi" w:cstheme="minorHAnsi"/>
        </w:rPr>
        <w:t>eople</w:t>
      </w:r>
      <w:r w:rsidR="00F97945" w:rsidRPr="00700F80">
        <w:rPr>
          <w:rFonts w:asciiTheme="minorHAnsi" w:hAnsiTheme="minorHAnsi" w:cstheme="minorHAnsi"/>
        </w:rPr>
        <w:t>, mentors, program participants and program s</w:t>
      </w:r>
      <w:r w:rsidRPr="00700F80">
        <w:rPr>
          <w:rFonts w:asciiTheme="minorHAnsi" w:hAnsiTheme="minorHAnsi" w:cstheme="minorHAnsi"/>
        </w:rPr>
        <w:t>taff’s safety and security</w:t>
      </w:r>
    </w:p>
    <w:p w:rsidR="0056018F" w:rsidRPr="00700F80" w:rsidRDefault="0056018F" w:rsidP="000532D2">
      <w:pPr>
        <w:pStyle w:val="ListParagraph"/>
        <w:numPr>
          <w:ilvl w:val="0"/>
          <w:numId w:val="24"/>
        </w:numPr>
        <w:spacing w:after="120" w:line="288" w:lineRule="auto"/>
        <w:contextualSpacing w:val="0"/>
        <w:rPr>
          <w:rFonts w:asciiTheme="minorHAnsi" w:hAnsiTheme="minorHAnsi" w:cstheme="minorHAnsi"/>
        </w:rPr>
      </w:pPr>
      <w:r w:rsidRPr="00700F80">
        <w:rPr>
          <w:rFonts w:asciiTheme="minorHAnsi" w:hAnsiTheme="minorHAnsi" w:cstheme="minorHAnsi"/>
        </w:rPr>
        <w:t xml:space="preserve">let their parents or </w:t>
      </w:r>
      <w:r w:rsidR="00F97945" w:rsidRPr="00700F80">
        <w:rPr>
          <w:rFonts w:asciiTheme="minorHAnsi" w:hAnsiTheme="minorHAnsi" w:cstheme="minorHAnsi"/>
        </w:rPr>
        <w:t>program s</w:t>
      </w:r>
      <w:r w:rsidRPr="00700F80">
        <w:rPr>
          <w:rFonts w:asciiTheme="minorHAnsi" w:hAnsiTheme="minorHAnsi" w:cstheme="minorHAnsi"/>
        </w:rPr>
        <w:t xml:space="preserve">taff know if they have a concern about the </w:t>
      </w:r>
      <w:r w:rsidR="00F97945" w:rsidRPr="00700F80">
        <w:rPr>
          <w:rFonts w:asciiTheme="minorHAnsi" w:hAnsiTheme="minorHAnsi" w:cstheme="minorHAnsi"/>
        </w:rPr>
        <w:t>p</w:t>
      </w:r>
      <w:r w:rsidRPr="00700F80">
        <w:rPr>
          <w:rFonts w:asciiTheme="minorHAnsi" w:hAnsiTheme="minorHAnsi" w:cstheme="minorHAnsi"/>
        </w:rPr>
        <w:t xml:space="preserve">rogram or </w:t>
      </w:r>
      <w:r w:rsidR="00F97945" w:rsidRPr="00700F80">
        <w:rPr>
          <w:rFonts w:asciiTheme="minorHAnsi" w:hAnsiTheme="minorHAnsi" w:cstheme="minorHAnsi"/>
        </w:rPr>
        <w:t>their m</w:t>
      </w:r>
      <w:r w:rsidRPr="00700F80">
        <w:rPr>
          <w:rFonts w:asciiTheme="minorHAnsi" w:hAnsiTheme="minorHAnsi" w:cstheme="minorHAnsi"/>
        </w:rPr>
        <w:t xml:space="preserve">entor </w:t>
      </w:r>
    </w:p>
    <w:p w:rsidR="0056018F" w:rsidRPr="00700F80" w:rsidRDefault="0056018F" w:rsidP="00CC6C11">
      <w:pPr>
        <w:pStyle w:val="ListParagraph"/>
        <w:numPr>
          <w:ilvl w:val="0"/>
          <w:numId w:val="24"/>
        </w:numPr>
        <w:spacing w:line="288" w:lineRule="auto"/>
        <w:contextualSpacing w:val="0"/>
        <w:rPr>
          <w:rFonts w:asciiTheme="minorHAnsi" w:hAnsiTheme="minorHAnsi" w:cstheme="minorHAnsi"/>
        </w:rPr>
      </w:pPr>
      <w:proofErr w:type="gramStart"/>
      <w:r w:rsidRPr="00700F80">
        <w:rPr>
          <w:rFonts w:asciiTheme="minorHAnsi" w:hAnsiTheme="minorHAnsi" w:cstheme="minorHAnsi"/>
        </w:rPr>
        <w:t>abide</w:t>
      </w:r>
      <w:proofErr w:type="gramEnd"/>
      <w:r w:rsidRPr="00700F80">
        <w:rPr>
          <w:rFonts w:asciiTheme="minorHAnsi" w:hAnsiTheme="minorHAnsi" w:cstheme="minorHAnsi"/>
        </w:rPr>
        <w:t xml:space="preserve"> by the law, and comply with any and all applicable policies and procedures of GenYZ.</w:t>
      </w:r>
    </w:p>
    <w:p w:rsidR="0056018F" w:rsidRPr="00700F80" w:rsidRDefault="0056018F" w:rsidP="000532D2">
      <w:pPr>
        <w:spacing w:after="120" w:line="288" w:lineRule="auto"/>
        <w:rPr>
          <w:rFonts w:asciiTheme="minorHAnsi" w:hAnsiTheme="minorHAnsi" w:cstheme="minorHAnsi"/>
        </w:rPr>
      </w:pPr>
      <w:r w:rsidRPr="00700F80">
        <w:rPr>
          <w:rFonts w:asciiTheme="minorHAnsi" w:hAnsiTheme="minorHAnsi" w:cstheme="minorHAnsi"/>
        </w:rPr>
        <w:t>A young person must not:</w:t>
      </w:r>
    </w:p>
    <w:p w:rsidR="0056018F" w:rsidRPr="00700F80" w:rsidRDefault="0056018F" w:rsidP="000532D2">
      <w:pPr>
        <w:pStyle w:val="ListParagraph"/>
        <w:numPr>
          <w:ilvl w:val="0"/>
          <w:numId w:val="24"/>
        </w:numPr>
        <w:spacing w:after="120" w:line="288" w:lineRule="auto"/>
        <w:contextualSpacing w:val="0"/>
        <w:rPr>
          <w:rFonts w:asciiTheme="minorHAnsi" w:hAnsiTheme="minorHAnsi" w:cstheme="minorHAnsi"/>
        </w:rPr>
      </w:pPr>
      <w:r w:rsidRPr="00700F80">
        <w:rPr>
          <w:rFonts w:asciiTheme="minorHAnsi" w:hAnsiTheme="minorHAnsi" w:cstheme="minorHAnsi"/>
        </w:rPr>
        <w:t>engage in unreasonably risky or aggressive behaviour</w:t>
      </w:r>
    </w:p>
    <w:p w:rsidR="0056018F" w:rsidRPr="00700F80" w:rsidRDefault="0056018F" w:rsidP="000532D2">
      <w:pPr>
        <w:pStyle w:val="ListParagraph"/>
        <w:numPr>
          <w:ilvl w:val="0"/>
          <w:numId w:val="24"/>
        </w:numPr>
        <w:spacing w:after="120" w:line="288" w:lineRule="auto"/>
        <w:contextualSpacing w:val="0"/>
        <w:rPr>
          <w:rFonts w:asciiTheme="minorHAnsi" w:hAnsiTheme="minorHAnsi" w:cstheme="minorHAnsi"/>
        </w:rPr>
      </w:pPr>
      <w:r w:rsidRPr="00700F80">
        <w:rPr>
          <w:rFonts w:asciiTheme="minorHAnsi" w:hAnsiTheme="minorHAnsi" w:cstheme="minorHAnsi"/>
        </w:rPr>
        <w:lastRenderedPageBreak/>
        <w:t>dress in inappropri</w:t>
      </w:r>
      <w:r w:rsidR="00CC6C11" w:rsidRPr="00700F80">
        <w:rPr>
          <w:rFonts w:asciiTheme="minorHAnsi" w:hAnsiTheme="minorHAnsi" w:cstheme="minorHAnsi"/>
        </w:rPr>
        <w:t>ate or overly exposing clothing</w:t>
      </w:r>
    </w:p>
    <w:p w:rsidR="0056018F" w:rsidRPr="00700F80" w:rsidRDefault="00CC6C11" w:rsidP="000532D2">
      <w:pPr>
        <w:pStyle w:val="ListParagraph"/>
        <w:numPr>
          <w:ilvl w:val="0"/>
          <w:numId w:val="24"/>
        </w:numPr>
        <w:spacing w:after="120" w:line="288" w:lineRule="auto"/>
        <w:contextualSpacing w:val="0"/>
        <w:rPr>
          <w:rFonts w:asciiTheme="minorHAnsi" w:hAnsiTheme="minorHAnsi" w:cstheme="minorHAnsi"/>
        </w:rPr>
      </w:pPr>
      <w:r w:rsidRPr="00700F80">
        <w:rPr>
          <w:rFonts w:asciiTheme="minorHAnsi" w:hAnsiTheme="minorHAnsi" w:cstheme="minorHAnsi"/>
        </w:rPr>
        <w:t>ask a m</w:t>
      </w:r>
      <w:r w:rsidR="0056018F" w:rsidRPr="00700F80">
        <w:rPr>
          <w:rFonts w:asciiTheme="minorHAnsi" w:hAnsiTheme="minorHAnsi" w:cstheme="minorHAnsi"/>
        </w:rPr>
        <w:t>entor to drive another person anywhere</w:t>
      </w:r>
    </w:p>
    <w:p w:rsidR="0056018F" w:rsidRPr="00700F80" w:rsidRDefault="0056018F" w:rsidP="000532D2">
      <w:pPr>
        <w:pStyle w:val="ListParagraph"/>
        <w:numPr>
          <w:ilvl w:val="0"/>
          <w:numId w:val="24"/>
        </w:numPr>
        <w:spacing w:after="120" w:line="288" w:lineRule="auto"/>
        <w:contextualSpacing w:val="0"/>
        <w:rPr>
          <w:rFonts w:asciiTheme="minorHAnsi" w:hAnsiTheme="minorHAnsi" w:cstheme="minorHAnsi"/>
        </w:rPr>
      </w:pPr>
      <w:r w:rsidRPr="00700F80">
        <w:rPr>
          <w:rFonts w:asciiTheme="minorHAnsi" w:hAnsiTheme="minorHAnsi" w:cstheme="minorHAnsi"/>
        </w:rPr>
        <w:t xml:space="preserve">be under the influence of drugs or alcohol or smoke during </w:t>
      </w:r>
      <w:r w:rsidR="00CC6C11" w:rsidRPr="00700F80">
        <w:rPr>
          <w:rFonts w:asciiTheme="minorHAnsi" w:hAnsiTheme="minorHAnsi" w:cstheme="minorHAnsi"/>
        </w:rPr>
        <w:t>mentoring or other program activities</w:t>
      </w:r>
    </w:p>
    <w:p w:rsidR="0056018F" w:rsidRPr="00700F80" w:rsidRDefault="0056018F" w:rsidP="000532D2">
      <w:pPr>
        <w:pStyle w:val="ListParagraph"/>
        <w:numPr>
          <w:ilvl w:val="0"/>
          <w:numId w:val="24"/>
        </w:numPr>
        <w:spacing w:after="120" w:line="288" w:lineRule="auto"/>
        <w:contextualSpacing w:val="0"/>
        <w:rPr>
          <w:rFonts w:asciiTheme="minorHAnsi" w:hAnsiTheme="minorHAnsi" w:cstheme="minorHAnsi"/>
        </w:rPr>
      </w:pPr>
      <w:r w:rsidRPr="00700F80">
        <w:rPr>
          <w:rFonts w:asciiTheme="minorHAnsi" w:hAnsiTheme="minorHAnsi" w:cstheme="minorHAnsi"/>
        </w:rPr>
        <w:t xml:space="preserve">ask a </w:t>
      </w:r>
      <w:r w:rsidR="00CC6C11" w:rsidRPr="00700F80">
        <w:rPr>
          <w:rFonts w:asciiTheme="minorHAnsi" w:hAnsiTheme="minorHAnsi" w:cstheme="minorHAnsi"/>
        </w:rPr>
        <w:t>m</w:t>
      </w:r>
      <w:r w:rsidRPr="00700F80">
        <w:rPr>
          <w:rFonts w:asciiTheme="minorHAnsi" w:hAnsiTheme="minorHAnsi" w:cstheme="minorHAnsi"/>
        </w:rPr>
        <w:t>entor to loan or give them money or expect them to always pay for food, drinks or activities</w:t>
      </w:r>
    </w:p>
    <w:p w:rsidR="0056018F" w:rsidRPr="00700F80" w:rsidRDefault="0056018F" w:rsidP="00CC6C11">
      <w:pPr>
        <w:pStyle w:val="ListParagraph"/>
        <w:numPr>
          <w:ilvl w:val="0"/>
          <w:numId w:val="24"/>
        </w:numPr>
        <w:spacing w:after="120" w:line="288" w:lineRule="auto"/>
        <w:contextualSpacing w:val="0"/>
        <w:rPr>
          <w:rFonts w:asciiTheme="minorHAnsi" w:hAnsiTheme="minorHAnsi" w:cstheme="minorHAnsi"/>
        </w:rPr>
      </w:pPr>
      <w:proofErr w:type="gramStart"/>
      <w:r w:rsidRPr="00700F80">
        <w:rPr>
          <w:rFonts w:asciiTheme="minorHAnsi" w:hAnsiTheme="minorHAnsi" w:cstheme="minorHAnsi"/>
        </w:rPr>
        <w:t>try</w:t>
      </w:r>
      <w:proofErr w:type="gramEnd"/>
      <w:r w:rsidRPr="00700F80">
        <w:rPr>
          <w:rFonts w:asciiTheme="minorHAnsi" w:hAnsiTheme="minorHAnsi" w:cstheme="minorHAnsi"/>
        </w:rPr>
        <w:t xml:space="preserve"> to deal with </w:t>
      </w:r>
      <w:r w:rsidR="00CC6C11" w:rsidRPr="00700F80">
        <w:rPr>
          <w:rFonts w:asciiTheme="minorHAnsi" w:hAnsiTheme="minorHAnsi" w:cstheme="minorHAnsi"/>
        </w:rPr>
        <w:t>an issue or  crisis situation alone – program s</w:t>
      </w:r>
      <w:r w:rsidRPr="00700F80">
        <w:rPr>
          <w:rFonts w:asciiTheme="minorHAnsi" w:hAnsiTheme="minorHAnsi" w:cstheme="minorHAnsi"/>
        </w:rPr>
        <w:t>taff must be informed immediately</w:t>
      </w:r>
      <w:r w:rsidR="00CC6C11" w:rsidRPr="00700F80">
        <w:rPr>
          <w:rFonts w:asciiTheme="minorHAnsi" w:hAnsiTheme="minorHAnsi" w:cstheme="minorHAnsi"/>
        </w:rPr>
        <w:t xml:space="preserve"> about any issues or crisis s</w:t>
      </w:r>
      <w:r w:rsidRPr="00700F80">
        <w:rPr>
          <w:rFonts w:asciiTheme="minorHAnsi" w:hAnsiTheme="minorHAnsi" w:cstheme="minorHAnsi"/>
        </w:rPr>
        <w:t>ituation.</w:t>
      </w:r>
    </w:p>
    <w:p w:rsidR="0056018F" w:rsidRPr="00700F80" w:rsidRDefault="0056018F" w:rsidP="000532D2">
      <w:pPr>
        <w:rPr>
          <w:rFonts w:asciiTheme="minorHAnsi" w:hAnsiTheme="minorHAnsi" w:cstheme="minorHAnsi"/>
        </w:rPr>
      </w:pPr>
    </w:p>
    <w:p w:rsidR="00E13CA0" w:rsidRPr="00700F80" w:rsidRDefault="00E13CA0" w:rsidP="000532D2">
      <w:pPr>
        <w:rPr>
          <w:rFonts w:asciiTheme="minorHAnsi" w:hAnsiTheme="minorHAnsi" w:cstheme="minorHAnsi"/>
        </w:rPr>
      </w:pPr>
    </w:p>
    <w:p w:rsidR="00E13CA0" w:rsidRPr="00700F80" w:rsidRDefault="00E13CA0" w:rsidP="000532D2">
      <w:pPr>
        <w:rPr>
          <w:rFonts w:asciiTheme="minorHAnsi" w:hAnsiTheme="minorHAnsi" w:cstheme="minorHAnsi"/>
        </w:rPr>
      </w:pPr>
    </w:p>
    <w:p w:rsidR="00E13CA0" w:rsidRPr="00700F80" w:rsidRDefault="00E13CA0" w:rsidP="000532D2">
      <w:pPr>
        <w:rPr>
          <w:rFonts w:asciiTheme="minorHAnsi" w:hAnsiTheme="minorHAnsi" w:cstheme="minorHAnsi"/>
        </w:rPr>
      </w:pPr>
    </w:p>
    <w:p w:rsidR="00E13CA0" w:rsidRPr="00700F80" w:rsidRDefault="00E13CA0" w:rsidP="000532D2">
      <w:pPr>
        <w:rPr>
          <w:rFonts w:asciiTheme="minorHAnsi" w:hAnsiTheme="minorHAnsi" w:cstheme="minorHAnsi"/>
        </w:rPr>
      </w:pPr>
      <w:r w:rsidRPr="00700F80">
        <w:rPr>
          <w:rFonts w:asciiTheme="minorHAnsi" w:hAnsiTheme="minorHAnsi" w:cstheme="minorHAnsi"/>
        </w:rPr>
        <w:t>Name ……………………………………………….</w:t>
      </w:r>
      <w:r w:rsidRPr="00700F80">
        <w:rPr>
          <w:rFonts w:asciiTheme="minorHAnsi" w:hAnsiTheme="minorHAnsi" w:cstheme="minorHAnsi"/>
        </w:rPr>
        <w:tab/>
        <w:t xml:space="preserve">       Name ……………………..………………………..</w:t>
      </w:r>
    </w:p>
    <w:p w:rsidR="00E13CA0" w:rsidRPr="00700F80" w:rsidRDefault="00E13CA0" w:rsidP="000532D2">
      <w:pPr>
        <w:rPr>
          <w:rFonts w:asciiTheme="minorHAnsi" w:hAnsiTheme="minorHAnsi" w:cstheme="minorHAnsi"/>
        </w:rPr>
      </w:pPr>
      <w:r w:rsidRPr="00700F80">
        <w:rPr>
          <w:rFonts w:asciiTheme="minorHAnsi" w:hAnsiTheme="minorHAnsi" w:cstheme="minorHAnsi"/>
        </w:rPr>
        <w:t xml:space="preserve">                            </w:t>
      </w:r>
      <w:r w:rsidR="00CC6C11" w:rsidRPr="00700F80">
        <w:rPr>
          <w:rFonts w:asciiTheme="minorHAnsi" w:hAnsiTheme="minorHAnsi" w:cstheme="minorHAnsi"/>
        </w:rPr>
        <w:t>(M</w:t>
      </w:r>
      <w:r w:rsidRPr="00700F80">
        <w:rPr>
          <w:rFonts w:asciiTheme="minorHAnsi" w:hAnsiTheme="minorHAnsi" w:cstheme="minorHAnsi"/>
        </w:rPr>
        <w:t xml:space="preserve">entor)                                 </w:t>
      </w:r>
      <w:r w:rsidRPr="00700F80">
        <w:rPr>
          <w:rFonts w:asciiTheme="minorHAnsi" w:hAnsiTheme="minorHAnsi" w:cstheme="minorHAnsi"/>
        </w:rPr>
        <w:tab/>
      </w:r>
      <w:r w:rsidRPr="00700F80">
        <w:rPr>
          <w:rFonts w:asciiTheme="minorHAnsi" w:hAnsiTheme="minorHAnsi" w:cstheme="minorHAnsi"/>
        </w:rPr>
        <w:tab/>
      </w:r>
      <w:r w:rsidRPr="00700F80">
        <w:rPr>
          <w:rFonts w:asciiTheme="minorHAnsi" w:hAnsiTheme="minorHAnsi" w:cstheme="minorHAnsi"/>
        </w:rPr>
        <w:tab/>
        <w:t xml:space="preserve">           </w:t>
      </w:r>
      <w:r w:rsidR="00CC6C11" w:rsidRPr="00700F80">
        <w:rPr>
          <w:rFonts w:asciiTheme="minorHAnsi" w:hAnsiTheme="minorHAnsi" w:cstheme="minorHAnsi"/>
        </w:rPr>
        <w:t>(Y</w:t>
      </w:r>
      <w:r w:rsidRPr="00700F80">
        <w:rPr>
          <w:rFonts w:asciiTheme="minorHAnsi" w:hAnsiTheme="minorHAnsi" w:cstheme="minorHAnsi"/>
        </w:rPr>
        <w:t xml:space="preserve">oung person) </w:t>
      </w:r>
    </w:p>
    <w:p w:rsidR="00E13CA0" w:rsidRPr="00700F80" w:rsidRDefault="00E13CA0" w:rsidP="000532D2">
      <w:pPr>
        <w:rPr>
          <w:rFonts w:asciiTheme="minorHAnsi" w:hAnsiTheme="minorHAnsi" w:cstheme="minorHAnsi"/>
        </w:rPr>
      </w:pPr>
    </w:p>
    <w:p w:rsidR="00E13CA0" w:rsidRPr="00700F80" w:rsidRDefault="00E13CA0" w:rsidP="000532D2">
      <w:pPr>
        <w:rPr>
          <w:rFonts w:asciiTheme="minorHAnsi" w:hAnsiTheme="minorHAnsi" w:cstheme="minorHAnsi"/>
        </w:rPr>
      </w:pPr>
      <w:r w:rsidRPr="00700F80">
        <w:rPr>
          <w:rFonts w:asciiTheme="minorHAnsi" w:hAnsiTheme="minorHAnsi" w:cstheme="minorHAnsi"/>
        </w:rPr>
        <w:t>Signed ……………………………………………….      Signed……………………………………………….</w:t>
      </w:r>
      <w:r w:rsidRPr="00700F80">
        <w:rPr>
          <w:rFonts w:asciiTheme="minorHAnsi" w:hAnsiTheme="minorHAnsi" w:cstheme="minorHAnsi"/>
        </w:rPr>
        <w:br/>
        <w:t xml:space="preserve">                                                </w:t>
      </w:r>
      <w:r w:rsidRPr="00700F80">
        <w:rPr>
          <w:rFonts w:asciiTheme="minorHAnsi" w:hAnsiTheme="minorHAnsi" w:cstheme="minorHAnsi"/>
        </w:rPr>
        <w:tab/>
      </w:r>
      <w:r w:rsidRPr="00700F80">
        <w:rPr>
          <w:rFonts w:asciiTheme="minorHAnsi" w:hAnsiTheme="minorHAnsi" w:cstheme="minorHAnsi"/>
        </w:rPr>
        <w:tab/>
      </w:r>
      <w:r w:rsidRPr="00700F80">
        <w:rPr>
          <w:rFonts w:asciiTheme="minorHAnsi" w:hAnsiTheme="minorHAnsi" w:cstheme="minorHAnsi"/>
        </w:rPr>
        <w:tab/>
      </w:r>
      <w:r w:rsidRPr="00700F80">
        <w:rPr>
          <w:rFonts w:asciiTheme="minorHAnsi" w:hAnsiTheme="minorHAnsi" w:cstheme="minorHAnsi"/>
        </w:rPr>
        <w:br/>
      </w:r>
      <w:r w:rsidRPr="00700F80">
        <w:rPr>
          <w:rFonts w:asciiTheme="minorHAnsi" w:hAnsiTheme="minorHAnsi" w:cstheme="minorHAnsi"/>
        </w:rPr>
        <w:br/>
        <w:t>Date ……………………………………………….          Date ……………………………………………….</w:t>
      </w:r>
    </w:p>
    <w:p w:rsidR="0056018F" w:rsidRPr="00700F80" w:rsidRDefault="0056018F" w:rsidP="000532D2">
      <w:pPr>
        <w:autoSpaceDE w:val="0"/>
        <w:autoSpaceDN w:val="0"/>
        <w:adjustRightInd w:val="0"/>
        <w:spacing w:after="120" w:line="288" w:lineRule="auto"/>
        <w:rPr>
          <w:rFonts w:asciiTheme="minorHAnsi" w:hAnsiTheme="minorHAnsi" w:cstheme="minorHAnsi"/>
        </w:rPr>
      </w:pPr>
    </w:p>
    <w:sectPr w:rsidR="0056018F" w:rsidRPr="00700F80" w:rsidSect="00642F2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EA2" w:rsidRDefault="00D85EA2" w:rsidP="00B33B0F">
      <w:pPr>
        <w:spacing w:after="0" w:line="240" w:lineRule="auto"/>
      </w:pPr>
      <w:r>
        <w:separator/>
      </w:r>
    </w:p>
  </w:endnote>
  <w:endnote w:type="continuationSeparator" w:id="0">
    <w:p w:rsidR="00D85EA2" w:rsidRDefault="00D85EA2" w:rsidP="00B33B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18F" w:rsidRDefault="0056018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18F" w:rsidRDefault="0056018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18F" w:rsidRDefault="0056018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EA2" w:rsidRDefault="00D85EA2" w:rsidP="00B33B0F">
      <w:pPr>
        <w:spacing w:after="0" w:line="240" w:lineRule="auto"/>
      </w:pPr>
      <w:r>
        <w:separator/>
      </w:r>
    </w:p>
  </w:footnote>
  <w:footnote w:type="continuationSeparator" w:id="0">
    <w:p w:rsidR="00D85EA2" w:rsidRDefault="00D85EA2" w:rsidP="00B33B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18F" w:rsidRDefault="0056018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18F" w:rsidRDefault="0056018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18F" w:rsidRDefault="0056018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13A3C"/>
    <w:multiLevelType w:val="hybridMultilevel"/>
    <w:tmpl w:val="B2A27D8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455CCE"/>
    <w:multiLevelType w:val="hybridMultilevel"/>
    <w:tmpl w:val="E468F47E"/>
    <w:lvl w:ilvl="0" w:tplc="8D3CC5AA">
      <w:numFmt w:val="bullet"/>
      <w:lvlText w:val=""/>
      <w:lvlJc w:val="left"/>
      <w:pPr>
        <w:tabs>
          <w:tab w:val="num" w:pos="720"/>
        </w:tabs>
        <w:ind w:left="720" w:hanging="153"/>
      </w:pPr>
      <w:rPr>
        <w:rFonts w:ascii="Symbol" w:hAnsi="Symbol" w:hint="default"/>
        <w:color w:val="auto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7B2696"/>
    <w:multiLevelType w:val="hybridMultilevel"/>
    <w:tmpl w:val="20804292"/>
    <w:lvl w:ilvl="0" w:tplc="386A8234">
      <w:start w:val="1"/>
      <w:numFmt w:val="bullet"/>
      <w:lvlText w:val="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490BD3"/>
    <w:multiLevelType w:val="hybridMultilevel"/>
    <w:tmpl w:val="A75020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904911"/>
    <w:multiLevelType w:val="hybridMultilevel"/>
    <w:tmpl w:val="5C360B92"/>
    <w:lvl w:ilvl="0" w:tplc="A3C8A2E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2BC44A5"/>
    <w:multiLevelType w:val="hybridMultilevel"/>
    <w:tmpl w:val="47503372"/>
    <w:lvl w:ilvl="0" w:tplc="064CE7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AD79CB"/>
    <w:multiLevelType w:val="hybridMultilevel"/>
    <w:tmpl w:val="8BEA247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80575D8"/>
    <w:multiLevelType w:val="multilevel"/>
    <w:tmpl w:val="43E88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96253E0"/>
    <w:multiLevelType w:val="hybridMultilevel"/>
    <w:tmpl w:val="3730AA9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B5C8A98">
      <w:numFmt w:val="bullet"/>
      <w:lvlText w:val="-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18217F1"/>
    <w:multiLevelType w:val="hybridMultilevel"/>
    <w:tmpl w:val="50E4D52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6B2F73"/>
    <w:multiLevelType w:val="hybridMultilevel"/>
    <w:tmpl w:val="F2CE63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D16E21"/>
    <w:multiLevelType w:val="hybridMultilevel"/>
    <w:tmpl w:val="0B26FDAA"/>
    <w:lvl w:ilvl="0" w:tplc="8D3CC5AA">
      <w:numFmt w:val="bullet"/>
      <w:lvlText w:val=""/>
      <w:lvlJc w:val="left"/>
      <w:pPr>
        <w:tabs>
          <w:tab w:val="num" w:pos="720"/>
        </w:tabs>
        <w:ind w:left="720" w:hanging="153"/>
      </w:pPr>
      <w:rPr>
        <w:rFonts w:ascii="Symbol" w:hAnsi="Symbol" w:hint="default"/>
        <w:color w:val="auto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32356C3"/>
    <w:multiLevelType w:val="hybridMultilevel"/>
    <w:tmpl w:val="82CA130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051B67"/>
    <w:multiLevelType w:val="hybridMultilevel"/>
    <w:tmpl w:val="07F0BD2C"/>
    <w:lvl w:ilvl="0" w:tplc="8976D646">
      <w:numFmt w:val="bullet"/>
      <w:lvlText w:val=""/>
      <w:lvlJc w:val="left"/>
      <w:pPr>
        <w:tabs>
          <w:tab w:val="num" w:pos="573"/>
        </w:tabs>
        <w:ind w:left="573" w:hanging="153"/>
      </w:pPr>
      <w:rPr>
        <w:rFonts w:ascii="Symbol" w:hAnsi="Symbo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F9019BF"/>
    <w:multiLevelType w:val="hybridMultilevel"/>
    <w:tmpl w:val="D17C0016"/>
    <w:lvl w:ilvl="0" w:tplc="8976D646">
      <w:numFmt w:val="bullet"/>
      <w:lvlText w:val=""/>
      <w:lvlJc w:val="left"/>
      <w:pPr>
        <w:tabs>
          <w:tab w:val="num" w:pos="573"/>
        </w:tabs>
        <w:ind w:left="573" w:hanging="153"/>
      </w:pPr>
      <w:rPr>
        <w:rFonts w:ascii="Symbol" w:hAnsi="Symbol" w:hint="default"/>
        <w:color w:val="auto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37268D9"/>
    <w:multiLevelType w:val="hybridMultilevel"/>
    <w:tmpl w:val="1CA2C034"/>
    <w:lvl w:ilvl="0" w:tplc="93328CF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8BA0306"/>
    <w:multiLevelType w:val="hybridMultilevel"/>
    <w:tmpl w:val="58F64C1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96B6C1E"/>
    <w:multiLevelType w:val="hybridMultilevel"/>
    <w:tmpl w:val="0436C446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FD20CD"/>
    <w:multiLevelType w:val="hybridMultilevel"/>
    <w:tmpl w:val="43D21A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646BE8"/>
    <w:multiLevelType w:val="hybridMultilevel"/>
    <w:tmpl w:val="F176EC4C"/>
    <w:lvl w:ilvl="0" w:tplc="E2E057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2E769BB"/>
    <w:multiLevelType w:val="hybridMultilevel"/>
    <w:tmpl w:val="E214A0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AF626A"/>
    <w:multiLevelType w:val="hybridMultilevel"/>
    <w:tmpl w:val="93DABA3A"/>
    <w:lvl w:ilvl="0" w:tplc="0C09000F">
      <w:start w:val="1"/>
      <w:numFmt w:val="decimal"/>
      <w:lvlText w:val="%1."/>
      <w:lvlJc w:val="left"/>
      <w:pPr>
        <w:ind w:left="114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22">
    <w:nsid w:val="7D1720BC"/>
    <w:multiLevelType w:val="hybridMultilevel"/>
    <w:tmpl w:val="F750795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D7E271F"/>
    <w:multiLevelType w:val="hybridMultilevel"/>
    <w:tmpl w:val="F4F612F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FB75B2C"/>
    <w:multiLevelType w:val="hybridMultilevel"/>
    <w:tmpl w:val="89760238"/>
    <w:lvl w:ilvl="0" w:tplc="64128C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3"/>
  </w:num>
  <w:num w:numId="3">
    <w:abstractNumId w:val="16"/>
  </w:num>
  <w:num w:numId="4">
    <w:abstractNumId w:val="8"/>
  </w:num>
  <w:num w:numId="5">
    <w:abstractNumId w:val="22"/>
  </w:num>
  <w:num w:numId="6">
    <w:abstractNumId w:val="6"/>
  </w:num>
  <w:num w:numId="7">
    <w:abstractNumId w:val="9"/>
  </w:num>
  <w:num w:numId="8">
    <w:abstractNumId w:val="19"/>
  </w:num>
  <w:num w:numId="9">
    <w:abstractNumId w:val="15"/>
  </w:num>
  <w:num w:numId="10">
    <w:abstractNumId w:val="4"/>
  </w:num>
  <w:num w:numId="11">
    <w:abstractNumId w:val="5"/>
  </w:num>
  <w:num w:numId="12">
    <w:abstractNumId w:val="13"/>
  </w:num>
  <w:num w:numId="13">
    <w:abstractNumId w:val="2"/>
  </w:num>
  <w:num w:numId="14">
    <w:abstractNumId w:val="3"/>
  </w:num>
  <w:num w:numId="15">
    <w:abstractNumId w:val="7"/>
  </w:num>
  <w:num w:numId="16">
    <w:abstractNumId w:val="20"/>
  </w:num>
  <w:num w:numId="17">
    <w:abstractNumId w:val="12"/>
  </w:num>
  <w:num w:numId="18">
    <w:abstractNumId w:val="17"/>
  </w:num>
  <w:num w:numId="19">
    <w:abstractNumId w:val="21"/>
  </w:num>
  <w:num w:numId="20">
    <w:abstractNumId w:val="0"/>
  </w:num>
  <w:num w:numId="21">
    <w:abstractNumId w:val="18"/>
  </w:num>
  <w:num w:numId="22">
    <w:abstractNumId w:val="1"/>
  </w:num>
  <w:num w:numId="23">
    <w:abstractNumId w:val="11"/>
  </w:num>
  <w:num w:numId="24">
    <w:abstractNumId w:val="10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94A"/>
    <w:rsid w:val="000122D7"/>
    <w:rsid w:val="000146DD"/>
    <w:rsid w:val="00016984"/>
    <w:rsid w:val="000374C3"/>
    <w:rsid w:val="000532D2"/>
    <w:rsid w:val="00090D35"/>
    <w:rsid w:val="000A30C8"/>
    <w:rsid w:val="000A7E47"/>
    <w:rsid w:val="000B0791"/>
    <w:rsid w:val="000B3B2D"/>
    <w:rsid w:val="000D275E"/>
    <w:rsid w:val="000E1970"/>
    <w:rsid w:val="000E56FD"/>
    <w:rsid w:val="000E6592"/>
    <w:rsid w:val="00152138"/>
    <w:rsid w:val="0015715D"/>
    <w:rsid w:val="001E2906"/>
    <w:rsid w:val="001F20C7"/>
    <w:rsid w:val="0022594A"/>
    <w:rsid w:val="002514CE"/>
    <w:rsid w:val="00294223"/>
    <w:rsid w:val="0029578E"/>
    <w:rsid w:val="002A1CC9"/>
    <w:rsid w:val="002F67A1"/>
    <w:rsid w:val="0034446E"/>
    <w:rsid w:val="003604FF"/>
    <w:rsid w:val="003949DB"/>
    <w:rsid w:val="003D3D76"/>
    <w:rsid w:val="003E3243"/>
    <w:rsid w:val="003F1D8A"/>
    <w:rsid w:val="00404CCC"/>
    <w:rsid w:val="00427DBF"/>
    <w:rsid w:val="00432C54"/>
    <w:rsid w:val="00444F69"/>
    <w:rsid w:val="00470ABC"/>
    <w:rsid w:val="00476D04"/>
    <w:rsid w:val="00490430"/>
    <w:rsid w:val="004B1BD7"/>
    <w:rsid w:val="004C4B8C"/>
    <w:rsid w:val="004D1A50"/>
    <w:rsid w:val="004D2F04"/>
    <w:rsid w:val="00527C74"/>
    <w:rsid w:val="005310CA"/>
    <w:rsid w:val="0056018F"/>
    <w:rsid w:val="00574036"/>
    <w:rsid w:val="005C3BAD"/>
    <w:rsid w:val="005C4C11"/>
    <w:rsid w:val="005E506F"/>
    <w:rsid w:val="00622C10"/>
    <w:rsid w:val="00624D3A"/>
    <w:rsid w:val="00626597"/>
    <w:rsid w:val="00642F21"/>
    <w:rsid w:val="00652DEB"/>
    <w:rsid w:val="00662CD2"/>
    <w:rsid w:val="00664F84"/>
    <w:rsid w:val="0068162D"/>
    <w:rsid w:val="006819A6"/>
    <w:rsid w:val="00692587"/>
    <w:rsid w:val="006A3970"/>
    <w:rsid w:val="006B35B3"/>
    <w:rsid w:val="00700F80"/>
    <w:rsid w:val="00731AD0"/>
    <w:rsid w:val="0073351E"/>
    <w:rsid w:val="00763EAC"/>
    <w:rsid w:val="007754EB"/>
    <w:rsid w:val="007771C5"/>
    <w:rsid w:val="007773AB"/>
    <w:rsid w:val="00783C4F"/>
    <w:rsid w:val="007C4A11"/>
    <w:rsid w:val="007D53B9"/>
    <w:rsid w:val="007E0D6A"/>
    <w:rsid w:val="007E40DA"/>
    <w:rsid w:val="007F5847"/>
    <w:rsid w:val="0080577A"/>
    <w:rsid w:val="0087125B"/>
    <w:rsid w:val="00876F53"/>
    <w:rsid w:val="008C0992"/>
    <w:rsid w:val="008C4F17"/>
    <w:rsid w:val="008D69BB"/>
    <w:rsid w:val="009225DF"/>
    <w:rsid w:val="00923888"/>
    <w:rsid w:val="00951EB4"/>
    <w:rsid w:val="009537F6"/>
    <w:rsid w:val="009645DE"/>
    <w:rsid w:val="00975FF7"/>
    <w:rsid w:val="00982F61"/>
    <w:rsid w:val="009839DE"/>
    <w:rsid w:val="00986772"/>
    <w:rsid w:val="009A4ED9"/>
    <w:rsid w:val="009A5DFA"/>
    <w:rsid w:val="009D410A"/>
    <w:rsid w:val="009E074D"/>
    <w:rsid w:val="009F37FF"/>
    <w:rsid w:val="00A23CC4"/>
    <w:rsid w:val="00A23F49"/>
    <w:rsid w:val="00A260A1"/>
    <w:rsid w:val="00A46956"/>
    <w:rsid w:val="00A4739D"/>
    <w:rsid w:val="00A61B44"/>
    <w:rsid w:val="00A65DE7"/>
    <w:rsid w:val="00AA1B92"/>
    <w:rsid w:val="00AB4176"/>
    <w:rsid w:val="00AB6BCD"/>
    <w:rsid w:val="00AC722F"/>
    <w:rsid w:val="00AE2D8B"/>
    <w:rsid w:val="00B31B39"/>
    <w:rsid w:val="00B33B0F"/>
    <w:rsid w:val="00B35DAD"/>
    <w:rsid w:val="00B50857"/>
    <w:rsid w:val="00B95B7C"/>
    <w:rsid w:val="00BA05F4"/>
    <w:rsid w:val="00BB0057"/>
    <w:rsid w:val="00BC1997"/>
    <w:rsid w:val="00BC6A73"/>
    <w:rsid w:val="00C000CA"/>
    <w:rsid w:val="00C55885"/>
    <w:rsid w:val="00C64C8F"/>
    <w:rsid w:val="00C67181"/>
    <w:rsid w:val="00CC6C11"/>
    <w:rsid w:val="00CD1CDD"/>
    <w:rsid w:val="00CE078B"/>
    <w:rsid w:val="00CE6CD9"/>
    <w:rsid w:val="00D00D09"/>
    <w:rsid w:val="00D0704F"/>
    <w:rsid w:val="00D11CDD"/>
    <w:rsid w:val="00D85EA2"/>
    <w:rsid w:val="00D8627E"/>
    <w:rsid w:val="00D92A86"/>
    <w:rsid w:val="00DA60EF"/>
    <w:rsid w:val="00DA72CF"/>
    <w:rsid w:val="00DC602C"/>
    <w:rsid w:val="00DF371C"/>
    <w:rsid w:val="00E01063"/>
    <w:rsid w:val="00E13CA0"/>
    <w:rsid w:val="00E3388D"/>
    <w:rsid w:val="00E64039"/>
    <w:rsid w:val="00E93D81"/>
    <w:rsid w:val="00EA2E90"/>
    <w:rsid w:val="00ED5DB0"/>
    <w:rsid w:val="00ED6D38"/>
    <w:rsid w:val="00EE0189"/>
    <w:rsid w:val="00EF449F"/>
    <w:rsid w:val="00F158C8"/>
    <w:rsid w:val="00F251AD"/>
    <w:rsid w:val="00F27778"/>
    <w:rsid w:val="00F373D3"/>
    <w:rsid w:val="00F45758"/>
    <w:rsid w:val="00F65755"/>
    <w:rsid w:val="00F97945"/>
    <w:rsid w:val="00FA6CA5"/>
    <w:rsid w:val="00FB20DF"/>
    <w:rsid w:val="00FB4BDF"/>
    <w:rsid w:val="00FC1D98"/>
    <w:rsid w:val="00FC3336"/>
    <w:rsid w:val="00FF1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10A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31AD0"/>
    <w:pPr>
      <w:keepNext/>
      <w:spacing w:after="0" w:line="240" w:lineRule="auto"/>
      <w:outlineLvl w:val="0"/>
    </w:pPr>
    <w:rPr>
      <w:rFonts w:ascii="Century Gothic" w:eastAsia="Arial Unicode MS" w:hAnsi="Century Gothic" w:cs="Arial"/>
      <w:b/>
      <w:bCs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4D2F0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731AD0"/>
    <w:rPr>
      <w:rFonts w:ascii="Century Gothic" w:eastAsia="Arial Unicode MS" w:hAnsi="Century Gothic" w:cs="Arial"/>
      <w:b/>
      <w:bCs/>
      <w:sz w:val="20"/>
      <w:szCs w:val="20"/>
    </w:rPr>
  </w:style>
  <w:style w:type="character" w:customStyle="1" w:styleId="Heading2Char">
    <w:name w:val="Heading 2 Char"/>
    <w:link w:val="Heading2"/>
    <w:uiPriority w:val="99"/>
    <w:semiHidden/>
    <w:locked/>
    <w:rsid w:val="00FF1A14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Title">
    <w:name w:val="Title"/>
    <w:basedOn w:val="Normal"/>
    <w:link w:val="TitleChar"/>
    <w:uiPriority w:val="99"/>
    <w:qFormat/>
    <w:rsid w:val="0068162D"/>
    <w:pPr>
      <w:spacing w:after="0" w:line="240" w:lineRule="auto"/>
      <w:jc w:val="center"/>
    </w:pPr>
    <w:rPr>
      <w:rFonts w:ascii="Arial" w:eastAsia="Times New Roman" w:hAnsi="Arial" w:cs="Arial"/>
      <w:b/>
      <w:bCs/>
      <w:sz w:val="36"/>
      <w:szCs w:val="24"/>
    </w:rPr>
  </w:style>
  <w:style w:type="character" w:customStyle="1" w:styleId="TitleChar">
    <w:name w:val="Title Char"/>
    <w:link w:val="Title"/>
    <w:uiPriority w:val="99"/>
    <w:locked/>
    <w:rsid w:val="0068162D"/>
    <w:rPr>
      <w:rFonts w:ascii="Arial" w:hAnsi="Arial" w:cs="Arial"/>
      <w:b/>
      <w:bCs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731AD0"/>
    <w:pPr>
      <w:spacing w:after="0" w:line="360" w:lineRule="auto"/>
    </w:pPr>
    <w:rPr>
      <w:rFonts w:ascii="Century Gothic" w:eastAsia="Times New Roman" w:hAnsi="Century Gothic"/>
      <w:szCs w:val="20"/>
    </w:rPr>
  </w:style>
  <w:style w:type="character" w:customStyle="1" w:styleId="BodyText2Char">
    <w:name w:val="Body Text 2 Char"/>
    <w:link w:val="BodyText2"/>
    <w:uiPriority w:val="99"/>
    <w:locked/>
    <w:rsid w:val="00731AD0"/>
    <w:rPr>
      <w:rFonts w:ascii="Century Gothic" w:hAnsi="Century Gothic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626597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rsid w:val="00B33B0F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/>
      <w:kern w:val="28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B33B0F"/>
    <w:rPr>
      <w:rFonts w:ascii="Times New Roman" w:hAnsi="Times New Roman" w:cs="Times New Roman"/>
      <w:kern w:val="28"/>
      <w:sz w:val="20"/>
      <w:szCs w:val="20"/>
    </w:rPr>
  </w:style>
  <w:style w:type="character" w:styleId="FootnoteReference">
    <w:name w:val="footnote reference"/>
    <w:uiPriority w:val="99"/>
    <w:semiHidden/>
    <w:rsid w:val="00B33B0F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D862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basedOn w:val="TableNormal"/>
    <w:uiPriority w:val="99"/>
    <w:rsid w:val="00D8627E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List-Accent2">
    <w:name w:val="Light List Accent 2"/>
    <w:basedOn w:val="TableNormal"/>
    <w:uiPriority w:val="99"/>
    <w:rsid w:val="00EA2E90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Shading-Accent2">
    <w:name w:val="Light Shading Accent 2"/>
    <w:basedOn w:val="TableNormal"/>
    <w:uiPriority w:val="99"/>
    <w:rsid w:val="00EA2E90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styleId="BalloonText">
    <w:name w:val="Balloon Text"/>
    <w:basedOn w:val="Normal"/>
    <w:link w:val="BalloonTextChar"/>
    <w:uiPriority w:val="99"/>
    <w:semiHidden/>
    <w:rsid w:val="00FC33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C333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CE078B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locked/>
    <w:rsid w:val="00FF1A14"/>
    <w:rPr>
      <w:rFonts w:cs="Times New Roman"/>
      <w:lang w:eastAsia="en-US"/>
    </w:rPr>
  </w:style>
  <w:style w:type="paragraph" w:styleId="Footer">
    <w:name w:val="footer"/>
    <w:basedOn w:val="Normal"/>
    <w:link w:val="FooterChar"/>
    <w:uiPriority w:val="99"/>
    <w:rsid w:val="00CE078B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locked/>
    <w:rsid w:val="00FF1A14"/>
    <w:rPr>
      <w:rFonts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10A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31AD0"/>
    <w:pPr>
      <w:keepNext/>
      <w:spacing w:after="0" w:line="240" w:lineRule="auto"/>
      <w:outlineLvl w:val="0"/>
    </w:pPr>
    <w:rPr>
      <w:rFonts w:ascii="Century Gothic" w:eastAsia="Arial Unicode MS" w:hAnsi="Century Gothic" w:cs="Arial"/>
      <w:b/>
      <w:bCs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4D2F0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731AD0"/>
    <w:rPr>
      <w:rFonts w:ascii="Century Gothic" w:eastAsia="Arial Unicode MS" w:hAnsi="Century Gothic" w:cs="Arial"/>
      <w:b/>
      <w:bCs/>
      <w:sz w:val="20"/>
      <w:szCs w:val="20"/>
    </w:rPr>
  </w:style>
  <w:style w:type="character" w:customStyle="1" w:styleId="Heading2Char">
    <w:name w:val="Heading 2 Char"/>
    <w:link w:val="Heading2"/>
    <w:uiPriority w:val="99"/>
    <w:semiHidden/>
    <w:locked/>
    <w:rsid w:val="00FF1A14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Title">
    <w:name w:val="Title"/>
    <w:basedOn w:val="Normal"/>
    <w:link w:val="TitleChar"/>
    <w:uiPriority w:val="99"/>
    <w:qFormat/>
    <w:rsid w:val="0068162D"/>
    <w:pPr>
      <w:spacing w:after="0" w:line="240" w:lineRule="auto"/>
      <w:jc w:val="center"/>
    </w:pPr>
    <w:rPr>
      <w:rFonts w:ascii="Arial" w:eastAsia="Times New Roman" w:hAnsi="Arial" w:cs="Arial"/>
      <w:b/>
      <w:bCs/>
      <w:sz w:val="36"/>
      <w:szCs w:val="24"/>
    </w:rPr>
  </w:style>
  <w:style w:type="character" w:customStyle="1" w:styleId="TitleChar">
    <w:name w:val="Title Char"/>
    <w:link w:val="Title"/>
    <w:uiPriority w:val="99"/>
    <w:locked/>
    <w:rsid w:val="0068162D"/>
    <w:rPr>
      <w:rFonts w:ascii="Arial" w:hAnsi="Arial" w:cs="Arial"/>
      <w:b/>
      <w:bCs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731AD0"/>
    <w:pPr>
      <w:spacing w:after="0" w:line="360" w:lineRule="auto"/>
    </w:pPr>
    <w:rPr>
      <w:rFonts w:ascii="Century Gothic" w:eastAsia="Times New Roman" w:hAnsi="Century Gothic"/>
      <w:szCs w:val="20"/>
    </w:rPr>
  </w:style>
  <w:style w:type="character" w:customStyle="1" w:styleId="BodyText2Char">
    <w:name w:val="Body Text 2 Char"/>
    <w:link w:val="BodyText2"/>
    <w:uiPriority w:val="99"/>
    <w:locked/>
    <w:rsid w:val="00731AD0"/>
    <w:rPr>
      <w:rFonts w:ascii="Century Gothic" w:hAnsi="Century Gothic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626597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rsid w:val="00B33B0F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/>
      <w:kern w:val="28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B33B0F"/>
    <w:rPr>
      <w:rFonts w:ascii="Times New Roman" w:hAnsi="Times New Roman" w:cs="Times New Roman"/>
      <w:kern w:val="28"/>
      <w:sz w:val="20"/>
      <w:szCs w:val="20"/>
    </w:rPr>
  </w:style>
  <w:style w:type="character" w:styleId="FootnoteReference">
    <w:name w:val="footnote reference"/>
    <w:uiPriority w:val="99"/>
    <w:semiHidden/>
    <w:rsid w:val="00B33B0F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D862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basedOn w:val="TableNormal"/>
    <w:uiPriority w:val="99"/>
    <w:rsid w:val="00D8627E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List-Accent2">
    <w:name w:val="Light List Accent 2"/>
    <w:basedOn w:val="TableNormal"/>
    <w:uiPriority w:val="99"/>
    <w:rsid w:val="00EA2E90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Shading-Accent2">
    <w:name w:val="Light Shading Accent 2"/>
    <w:basedOn w:val="TableNormal"/>
    <w:uiPriority w:val="99"/>
    <w:rsid w:val="00EA2E90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styleId="BalloonText">
    <w:name w:val="Balloon Text"/>
    <w:basedOn w:val="Normal"/>
    <w:link w:val="BalloonTextChar"/>
    <w:uiPriority w:val="99"/>
    <w:semiHidden/>
    <w:rsid w:val="00FC33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C333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CE078B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locked/>
    <w:rsid w:val="00FF1A14"/>
    <w:rPr>
      <w:rFonts w:cs="Times New Roman"/>
      <w:lang w:eastAsia="en-US"/>
    </w:rPr>
  </w:style>
  <w:style w:type="paragraph" w:styleId="Footer">
    <w:name w:val="footer"/>
    <w:basedOn w:val="Normal"/>
    <w:link w:val="FooterChar"/>
    <w:uiPriority w:val="99"/>
    <w:rsid w:val="00CE078B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locked/>
    <w:rsid w:val="00FF1A14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534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631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</vt:lpstr>
    </vt:vector>
  </TitlesOfParts>
  <Company>Whitelion</Company>
  <LinksUpToDate>false</LinksUpToDate>
  <CharactersWithSpaces>4203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creator>Middocs 7949414v1 MZIE</dc:creator>
  <cp:lastModifiedBy>Claire East</cp:lastModifiedBy>
  <cp:revision>3</cp:revision>
  <dcterms:created xsi:type="dcterms:W3CDTF">2015-03-12T03:52:00Z</dcterms:created>
  <dcterms:modified xsi:type="dcterms:W3CDTF">2015-03-12T03:55:00Z</dcterms:modified>
</cp:coreProperties>
</file>