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D7A" w:rsidRDefault="00FC1D7A" w:rsidP="0025026E">
      <w:pPr>
        <w:rPr>
          <w:rFonts w:asciiTheme="minorHAnsi" w:hAnsiTheme="minorHAnsi" w:cstheme="minorHAnsi"/>
          <w:b/>
          <w:color w:val="365F91" w:themeColor="accent1" w:themeShade="BF"/>
        </w:rPr>
      </w:pPr>
      <w:r w:rsidRPr="00FC1D7A">
        <w:rPr>
          <w:rFonts w:asciiTheme="minorHAnsi" w:hAnsiTheme="minorHAnsi" w:cstheme="minorHAnsi"/>
          <w:b/>
          <w:noProof/>
          <w:color w:val="365F91" w:themeColor="accent1" w:themeShade="BF"/>
          <w:lang w:eastAsia="en-AU"/>
        </w:rPr>
        <w:drawing>
          <wp:anchor distT="0" distB="0" distL="114300" distR="114300" simplePos="0" relativeHeight="251659264" behindDoc="0" locked="0" layoutInCell="1" allowOverlap="1" wp14:anchorId="42C212DF" wp14:editId="2A5AC124">
            <wp:simplePos x="0" y="0"/>
            <wp:positionH relativeFrom="column">
              <wp:posOffset>10160</wp:posOffset>
            </wp:positionH>
            <wp:positionV relativeFrom="paragraph">
              <wp:posOffset>-419735</wp:posOffset>
            </wp:positionV>
            <wp:extent cx="2161540" cy="7048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CVic-2015-logo_redhoriz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D7A" w:rsidRDefault="00FC1D7A" w:rsidP="0025026E">
      <w:pPr>
        <w:rPr>
          <w:rFonts w:asciiTheme="minorHAnsi" w:hAnsiTheme="minorHAnsi" w:cstheme="minorHAnsi"/>
          <w:b/>
          <w:color w:val="365F91" w:themeColor="accent1" w:themeShade="BF"/>
        </w:rPr>
      </w:pPr>
    </w:p>
    <w:p w:rsidR="00D170EA" w:rsidRPr="00480493" w:rsidRDefault="00FC1D7A" w:rsidP="0025026E">
      <w:pPr>
        <w:rPr>
          <w:rFonts w:asciiTheme="minorHAnsi" w:hAnsiTheme="minorHAnsi" w:cstheme="minorHAnsi"/>
          <w:color w:val="365F91" w:themeColor="accent1" w:themeShade="BF"/>
        </w:rPr>
      </w:pPr>
      <w:r w:rsidRPr="00FC1D7A">
        <w:rPr>
          <w:rFonts w:asciiTheme="minorHAnsi" w:hAnsiTheme="minorHAnsi" w:cstheme="minorHAnsi"/>
          <w:b/>
          <w:noProof/>
          <w:color w:val="365F91" w:themeColor="accent1" w:themeShade="BF"/>
          <w:lang w:eastAsia="en-AU"/>
        </w:rPr>
        <w:drawing>
          <wp:anchor distT="0" distB="0" distL="114300" distR="114300" simplePos="0" relativeHeight="251660288" behindDoc="0" locked="0" layoutInCell="1" allowOverlap="1" wp14:anchorId="0CFE1F1A" wp14:editId="0BFBE6A4">
            <wp:simplePos x="0" y="0"/>
            <wp:positionH relativeFrom="column">
              <wp:posOffset>4866640</wp:posOffset>
            </wp:positionH>
            <wp:positionV relativeFrom="paragraph">
              <wp:posOffset>-1122680</wp:posOffset>
            </wp:positionV>
            <wp:extent cx="1129665" cy="8064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H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665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9B6">
        <w:rPr>
          <w:rFonts w:asciiTheme="minorHAnsi" w:hAnsiTheme="minorHAnsi" w:cstheme="minorHAnsi"/>
          <w:b/>
          <w:color w:val="365F91" w:themeColor="accent1" w:themeShade="BF"/>
        </w:rPr>
        <w:t xml:space="preserve">Policy and Procedure - </w:t>
      </w:r>
      <w:bookmarkStart w:id="0" w:name="_GoBack"/>
      <w:bookmarkEnd w:id="0"/>
      <w:r w:rsidR="00457CD8" w:rsidRPr="00480493">
        <w:rPr>
          <w:rFonts w:asciiTheme="minorHAnsi" w:hAnsiTheme="minorHAnsi" w:cstheme="minorHAnsi"/>
          <w:b/>
          <w:color w:val="365F91" w:themeColor="accent1" w:themeShade="BF"/>
        </w:rPr>
        <w:t>Social M</w:t>
      </w:r>
      <w:r w:rsidR="00D170EA" w:rsidRPr="00480493">
        <w:rPr>
          <w:rFonts w:asciiTheme="minorHAnsi" w:hAnsiTheme="minorHAnsi" w:cstheme="minorHAnsi"/>
          <w:b/>
          <w:color w:val="365F91" w:themeColor="accent1" w:themeShade="BF"/>
        </w:rPr>
        <w:t>edia</w:t>
      </w:r>
      <w:r w:rsidR="00457CD8" w:rsidRPr="00480493">
        <w:rPr>
          <w:rFonts w:asciiTheme="minorHAnsi" w:hAnsiTheme="minorHAnsi" w:cstheme="minorHAnsi"/>
          <w:b/>
          <w:color w:val="365F91" w:themeColor="accent1" w:themeShade="BF"/>
        </w:rPr>
        <w:t xml:space="preserve"> Usage </w:t>
      </w:r>
    </w:p>
    <w:p w:rsidR="00D170EA" w:rsidRPr="00480493" w:rsidRDefault="00D170EA" w:rsidP="0025026E">
      <w:pPr>
        <w:spacing w:after="0" w:line="288" w:lineRule="auto"/>
        <w:rPr>
          <w:rFonts w:asciiTheme="minorHAnsi" w:hAnsiTheme="minorHAnsi" w:cstheme="minorHAnsi"/>
          <w:bCs/>
        </w:rPr>
      </w:pPr>
      <w:r w:rsidRPr="00480493">
        <w:rPr>
          <w:rFonts w:asciiTheme="minorHAnsi" w:hAnsiTheme="minorHAnsi" w:cstheme="minorHAnsi"/>
          <w:bCs/>
        </w:rPr>
        <w:t xml:space="preserve">GenYZ Mentoring </w:t>
      </w:r>
    </w:p>
    <w:p w:rsidR="00D170EA" w:rsidRPr="00480493" w:rsidRDefault="00D170EA" w:rsidP="0025026E">
      <w:pPr>
        <w:spacing w:before="240" w:after="120"/>
        <w:rPr>
          <w:rFonts w:asciiTheme="minorHAnsi" w:hAnsiTheme="minorHAnsi" w:cstheme="minorHAnsi"/>
          <w:b/>
        </w:rPr>
      </w:pPr>
      <w:r w:rsidRPr="00480493">
        <w:rPr>
          <w:rFonts w:asciiTheme="minorHAnsi" w:hAnsiTheme="minorHAnsi" w:cstheme="minorHAnsi"/>
          <w:b/>
        </w:rPr>
        <w:t>Purpose</w:t>
      </w:r>
    </w:p>
    <w:p w:rsidR="007A2BB1" w:rsidRPr="00480493" w:rsidRDefault="00D170EA" w:rsidP="0025026E">
      <w:pPr>
        <w:pStyle w:val="Heading2"/>
        <w:keepNext w:val="0"/>
        <w:spacing w:before="0" w:after="20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GenYZ</w:t>
      </w:r>
      <w:r w:rsidR="0025026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recognises that social m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edia presents new opportunities for networking, communication and knowledge sharing, but also adds to the complexity of removing the boundaries between personal and work life. </w:t>
      </w:r>
    </w:p>
    <w:p w:rsidR="007A2BB1" w:rsidRPr="00480493" w:rsidRDefault="0025026E" w:rsidP="0025026E">
      <w:pPr>
        <w:pStyle w:val="Heading2"/>
        <w:keepNext w:val="0"/>
        <w:spacing w:before="0" w:after="20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It is important that all program staff, mentors, y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oung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people and other workplace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articipant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 understand that their use of social m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edia is affected by the obligations they owe to GenYZ and applicable laws and regulations.</w:t>
      </w:r>
    </w:p>
    <w:p w:rsidR="007A2BB1" w:rsidRPr="00480493" w:rsidRDefault="00D170EA" w:rsidP="0025026E">
      <w:pPr>
        <w:pStyle w:val="Heading2"/>
        <w:keepNext w:val="0"/>
        <w:numPr>
          <w:ins w:id="1" w:author="Middletons" w:date="2012-06-05T11:16:00Z"/>
        </w:numPr>
        <w:spacing w:before="0" w:after="20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This policy </w:t>
      </w:r>
      <w:r w:rsidR="0025026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is premised on the belief that social m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edia will be increasingly used for, and can enh</w:t>
      </w:r>
      <w:r w:rsidR="0025026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ance, communication within our program and the 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rogram’s mentoring relationships. </w:t>
      </w:r>
    </w:p>
    <w:p w:rsidR="007A2BB1" w:rsidRPr="00480493" w:rsidRDefault="00D170EA" w:rsidP="0025026E">
      <w:pPr>
        <w:pStyle w:val="Heading2"/>
        <w:keepNext w:val="0"/>
        <w:spacing w:before="0" w:after="20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The intention of this policy is to provide a framework that ensures safe and appropriate use of 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ocial 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edia for engagement between 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y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oung 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eople, 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entors, 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rogram 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taff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, other workplace 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articipants and the wider community.</w:t>
      </w:r>
    </w:p>
    <w:p w:rsidR="00D170EA" w:rsidRPr="00480493" w:rsidRDefault="002C2BC2" w:rsidP="0025026E">
      <w:pPr>
        <w:spacing w:before="240" w:after="120"/>
        <w:rPr>
          <w:rFonts w:asciiTheme="minorHAnsi" w:hAnsiTheme="minorHAnsi" w:cstheme="minorHAnsi"/>
          <w:b/>
        </w:rPr>
      </w:pPr>
      <w:r w:rsidRPr="00480493">
        <w:rPr>
          <w:rFonts w:asciiTheme="minorHAnsi" w:hAnsiTheme="minorHAnsi" w:cstheme="minorHAnsi"/>
          <w:b/>
        </w:rPr>
        <w:t>Definitions</w:t>
      </w:r>
    </w:p>
    <w:p w:rsidR="007A2BB1" w:rsidRPr="00480493" w:rsidRDefault="008764DE" w:rsidP="0025026E">
      <w:pPr>
        <w:pStyle w:val="Heading2"/>
        <w:keepNext w:val="0"/>
        <w:numPr>
          <w:ilvl w:val="0"/>
          <w:numId w:val="38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i/>
          <w:color w:val="auto"/>
          <w:sz w:val="22"/>
          <w:szCs w:val="22"/>
        </w:rPr>
        <w:t>Confidential i</w:t>
      </w:r>
      <w:r w:rsidR="002C2BC2" w:rsidRPr="00480493">
        <w:rPr>
          <w:rFonts w:asciiTheme="minorHAnsi" w:hAnsiTheme="minorHAnsi" w:cstheme="minorHAnsi"/>
          <w:i/>
          <w:color w:val="auto"/>
          <w:sz w:val="22"/>
          <w:szCs w:val="22"/>
        </w:rPr>
        <w:t>nformation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means any information of or relating to GenYZ which is not in the public domain (other than by a breach of notice), including any information which might reasonably be expected t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 be confidential, and which a program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articipant may have obtained access to or become aware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of in their dealings with GenYZ.</w:t>
      </w:r>
    </w:p>
    <w:p w:rsidR="007A2BB1" w:rsidRPr="00480493" w:rsidRDefault="00D170EA" w:rsidP="0025026E">
      <w:pPr>
        <w:pStyle w:val="Heading2"/>
        <w:keepNext w:val="0"/>
        <w:numPr>
          <w:ilvl w:val="0"/>
          <w:numId w:val="38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i/>
          <w:color w:val="auto"/>
          <w:sz w:val="22"/>
          <w:szCs w:val="22"/>
        </w:rPr>
        <w:t>Posting</w:t>
      </w:r>
      <w:r w:rsidRPr="00480493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 xml:space="preserve"> </w:t>
      </w:r>
      <w:r w:rsidR="002C2BC2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means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any content w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hich is published or placed on social m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edia, including the act of publi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shing or placing content on to social m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edia, via any means, and </w:t>
      </w:r>
      <w:r w:rsidR="008764DE" w:rsidRPr="00480493">
        <w:rPr>
          <w:rFonts w:asciiTheme="minorHAnsi" w:hAnsiTheme="minorHAnsi" w:cstheme="minorHAnsi"/>
          <w:i/>
          <w:color w:val="auto"/>
          <w:sz w:val="22"/>
          <w:szCs w:val="22"/>
        </w:rPr>
        <w:t>p</w:t>
      </w:r>
      <w:r w:rsidRPr="00480493">
        <w:rPr>
          <w:rFonts w:asciiTheme="minorHAnsi" w:hAnsiTheme="minorHAnsi" w:cstheme="minorHAnsi"/>
          <w:i/>
          <w:color w:val="auto"/>
          <w:sz w:val="22"/>
          <w:szCs w:val="22"/>
        </w:rPr>
        <w:t>ost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has a similar meaning.</w:t>
      </w:r>
    </w:p>
    <w:p w:rsidR="007A2BB1" w:rsidRPr="00480493" w:rsidRDefault="008764DE" w:rsidP="0025026E">
      <w:pPr>
        <w:pStyle w:val="Heading2"/>
        <w:keepNext w:val="0"/>
        <w:numPr>
          <w:ilvl w:val="0"/>
          <w:numId w:val="38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i/>
          <w:color w:val="auto"/>
          <w:sz w:val="22"/>
          <w:szCs w:val="22"/>
        </w:rPr>
        <w:t>Program p</w:t>
      </w:r>
      <w:r w:rsidR="002C2BC2" w:rsidRPr="00480493">
        <w:rPr>
          <w:rFonts w:asciiTheme="minorHAnsi" w:hAnsiTheme="minorHAnsi" w:cstheme="minorHAnsi"/>
          <w:i/>
          <w:color w:val="auto"/>
          <w:sz w:val="22"/>
          <w:szCs w:val="22"/>
        </w:rPr>
        <w:t>articipant</w:t>
      </w:r>
      <w:r w:rsidR="00D170EA" w:rsidRPr="00480493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 xml:space="preserve">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includes staff, mentors, young people and other workplace participant.</w:t>
      </w:r>
    </w:p>
    <w:p w:rsidR="007A2BB1" w:rsidRPr="00480493" w:rsidRDefault="008764DE" w:rsidP="008764DE">
      <w:pPr>
        <w:pStyle w:val="Heading2"/>
        <w:keepNext w:val="0"/>
        <w:numPr>
          <w:ilvl w:val="0"/>
          <w:numId w:val="38"/>
        </w:numPr>
        <w:spacing w:before="0" w:after="20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i/>
          <w:color w:val="auto"/>
          <w:sz w:val="22"/>
          <w:szCs w:val="22"/>
        </w:rPr>
        <w:t>Social m</w:t>
      </w:r>
      <w:r w:rsidR="00D170EA" w:rsidRPr="00480493">
        <w:rPr>
          <w:rFonts w:asciiTheme="minorHAnsi" w:hAnsiTheme="minorHAnsi" w:cstheme="minorHAnsi"/>
          <w:i/>
          <w:color w:val="auto"/>
          <w:sz w:val="22"/>
          <w:szCs w:val="22"/>
        </w:rPr>
        <w:t>edia</w:t>
      </w:r>
      <w:r w:rsidR="00D170EA" w:rsidRPr="0048049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C2BC2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means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all online media allowing user participation and interactions (including but not limited to all social networking sites (e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.g. Facebook and 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LinkedIn), video and photo sharing sites (e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.g. YouTube and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Flickr), blogs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(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whether personal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,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corporate or hosted by other persons including media outlets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)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, micro-blogging (e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.g. 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Twitter), forums, discussion boards, groups, instant mes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saging and vod- and podcasting.</w:t>
      </w:r>
    </w:p>
    <w:p w:rsidR="00D170EA" w:rsidRPr="00480493" w:rsidRDefault="00D170EA" w:rsidP="0025026E">
      <w:pPr>
        <w:spacing w:before="240" w:after="120"/>
        <w:rPr>
          <w:rFonts w:asciiTheme="minorHAnsi" w:hAnsiTheme="minorHAnsi" w:cstheme="minorHAnsi"/>
          <w:b/>
        </w:rPr>
      </w:pPr>
      <w:r w:rsidRPr="00480493">
        <w:rPr>
          <w:rFonts w:asciiTheme="minorHAnsi" w:hAnsiTheme="minorHAnsi" w:cstheme="minorHAnsi"/>
          <w:b/>
        </w:rPr>
        <w:t>Policy</w:t>
      </w:r>
      <w:r w:rsidR="0025026E" w:rsidRPr="00480493">
        <w:rPr>
          <w:rFonts w:asciiTheme="minorHAnsi" w:hAnsiTheme="minorHAnsi" w:cstheme="minorHAnsi"/>
          <w:b/>
        </w:rPr>
        <w:t xml:space="preserve"> </w:t>
      </w:r>
    </w:p>
    <w:p w:rsidR="007A2BB1" w:rsidRPr="00480493" w:rsidRDefault="00D170EA" w:rsidP="0025026E">
      <w:pPr>
        <w:pStyle w:val="Heading2"/>
        <w:keepNext w:val="0"/>
        <w:spacing w:before="0" w:after="20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This policy applies to all 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program participants. D</w:t>
      </w:r>
      <w:r w:rsidR="002C2BC2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ifferent parts of the policy </w:t>
      </w:r>
      <w:r w:rsidR="00C6638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are applic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able to the different roles of program p</w:t>
      </w:r>
      <w:r w:rsidR="002C2BC2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articipants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.</w:t>
      </w:r>
    </w:p>
    <w:p w:rsidR="00D170EA" w:rsidRPr="00480493" w:rsidRDefault="00D170EA" w:rsidP="0025026E">
      <w:pPr>
        <w:overflowPunct w:val="0"/>
        <w:autoSpaceDE w:val="0"/>
        <w:autoSpaceDN w:val="0"/>
        <w:adjustRightInd w:val="0"/>
        <w:spacing w:after="60"/>
        <w:textAlignment w:val="baseline"/>
        <w:rPr>
          <w:rFonts w:asciiTheme="minorHAnsi" w:hAnsiTheme="minorHAnsi" w:cstheme="minorHAnsi"/>
        </w:rPr>
      </w:pPr>
      <w:r w:rsidRPr="00480493">
        <w:rPr>
          <w:rFonts w:asciiTheme="minorHAnsi" w:hAnsiTheme="minorHAnsi" w:cstheme="minorHAnsi"/>
        </w:rPr>
        <w:t xml:space="preserve">Social </w:t>
      </w:r>
      <w:r w:rsidR="008764DE" w:rsidRPr="00480493">
        <w:rPr>
          <w:rFonts w:asciiTheme="minorHAnsi" w:hAnsiTheme="minorHAnsi" w:cstheme="minorHAnsi"/>
        </w:rPr>
        <w:t>m</w:t>
      </w:r>
      <w:r w:rsidRPr="00480493">
        <w:rPr>
          <w:rFonts w:asciiTheme="minorHAnsi" w:hAnsiTheme="minorHAnsi" w:cstheme="minorHAnsi"/>
        </w:rPr>
        <w:t xml:space="preserve">edia is seen as an acceptable tool for </w:t>
      </w:r>
      <w:r w:rsidR="008764DE" w:rsidRPr="00480493">
        <w:rPr>
          <w:rFonts w:asciiTheme="minorHAnsi" w:hAnsiTheme="minorHAnsi" w:cstheme="minorHAnsi"/>
        </w:rPr>
        <w:t>program p</w:t>
      </w:r>
      <w:r w:rsidR="00C6638E" w:rsidRPr="00480493">
        <w:rPr>
          <w:rFonts w:asciiTheme="minorHAnsi" w:hAnsiTheme="minorHAnsi" w:cstheme="minorHAnsi"/>
        </w:rPr>
        <w:t>articipant</w:t>
      </w:r>
      <w:r w:rsidR="006D392E" w:rsidRPr="00480493">
        <w:rPr>
          <w:rFonts w:asciiTheme="minorHAnsi" w:hAnsiTheme="minorHAnsi" w:cstheme="minorHAnsi"/>
        </w:rPr>
        <w:t>s to use</w:t>
      </w:r>
      <w:r w:rsidRPr="00480493">
        <w:rPr>
          <w:rFonts w:asciiTheme="minorHAnsi" w:hAnsiTheme="minorHAnsi" w:cstheme="minorHAnsi"/>
        </w:rPr>
        <w:t xml:space="preserve"> for the purposes of: </w:t>
      </w:r>
    </w:p>
    <w:p w:rsidR="00D170EA" w:rsidRPr="00480493" w:rsidRDefault="008764DE" w:rsidP="008764DE">
      <w:pPr>
        <w:numPr>
          <w:ilvl w:val="0"/>
          <w:numId w:val="23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spacing w:after="40"/>
        <w:ind w:left="1134" w:hanging="425"/>
        <w:textAlignment w:val="baseline"/>
        <w:rPr>
          <w:rFonts w:asciiTheme="minorHAnsi" w:hAnsiTheme="minorHAnsi" w:cstheme="minorHAnsi"/>
        </w:rPr>
      </w:pPr>
      <w:r w:rsidRPr="00480493">
        <w:rPr>
          <w:rFonts w:asciiTheme="minorHAnsi" w:hAnsiTheme="minorHAnsi" w:cstheme="minorHAnsi"/>
        </w:rPr>
        <w:t>s</w:t>
      </w:r>
      <w:r w:rsidR="006D392E" w:rsidRPr="00480493">
        <w:rPr>
          <w:rFonts w:asciiTheme="minorHAnsi" w:hAnsiTheme="minorHAnsi" w:cstheme="minorHAnsi"/>
        </w:rPr>
        <w:t xml:space="preserve">taff </w:t>
      </w:r>
      <w:r w:rsidRPr="00480493">
        <w:rPr>
          <w:rFonts w:asciiTheme="minorHAnsi" w:hAnsiTheme="minorHAnsi" w:cstheme="minorHAnsi"/>
        </w:rPr>
        <w:t>communicating with mentors</w:t>
      </w:r>
    </w:p>
    <w:p w:rsidR="00D170EA" w:rsidRPr="00480493" w:rsidRDefault="00D170EA" w:rsidP="008764DE">
      <w:pPr>
        <w:numPr>
          <w:ilvl w:val="0"/>
          <w:numId w:val="23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spacing w:after="40"/>
        <w:ind w:left="1134" w:hanging="425"/>
        <w:textAlignment w:val="baseline"/>
        <w:rPr>
          <w:rFonts w:asciiTheme="minorHAnsi" w:hAnsiTheme="minorHAnsi" w:cstheme="minorHAnsi"/>
        </w:rPr>
      </w:pPr>
      <w:r w:rsidRPr="00480493">
        <w:rPr>
          <w:rFonts w:asciiTheme="minorHAnsi" w:hAnsiTheme="minorHAnsi" w:cstheme="minorHAnsi"/>
        </w:rPr>
        <w:lastRenderedPageBreak/>
        <w:t>encouraging</w:t>
      </w:r>
      <w:r w:rsidR="008764DE" w:rsidRPr="00480493">
        <w:rPr>
          <w:rFonts w:asciiTheme="minorHAnsi" w:hAnsiTheme="minorHAnsi" w:cstheme="minorHAnsi"/>
        </w:rPr>
        <w:t xml:space="preserve"> communication between matched mentors and young p</w:t>
      </w:r>
      <w:r w:rsidRPr="00480493">
        <w:rPr>
          <w:rFonts w:asciiTheme="minorHAnsi" w:hAnsiTheme="minorHAnsi" w:cstheme="minorHAnsi"/>
        </w:rPr>
        <w:t>e</w:t>
      </w:r>
      <w:r w:rsidR="008764DE" w:rsidRPr="00480493">
        <w:rPr>
          <w:rFonts w:asciiTheme="minorHAnsi" w:hAnsiTheme="minorHAnsi" w:cstheme="minorHAnsi"/>
        </w:rPr>
        <w:t>ople</w:t>
      </w:r>
    </w:p>
    <w:p w:rsidR="00D170EA" w:rsidRPr="00480493" w:rsidRDefault="00D170EA" w:rsidP="008764DE">
      <w:pPr>
        <w:numPr>
          <w:ilvl w:val="0"/>
          <w:numId w:val="23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spacing w:after="40"/>
        <w:ind w:left="1134" w:hanging="425"/>
        <w:textAlignment w:val="baseline"/>
        <w:rPr>
          <w:rFonts w:asciiTheme="minorHAnsi" w:hAnsiTheme="minorHAnsi" w:cstheme="minorHAnsi"/>
        </w:rPr>
      </w:pPr>
      <w:r w:rsidRPr="00480493">
        <w:rPr>
          <w:rFonts w:asciiTheme="minorHAnsi" w:hAnsiTheme="minorHAnsi" w:cstheme="minorHAnsi"/>
        </w:rPr>
        <w:t>promoting the work of GenYZ to the broader community</w:t>
      </w:r>
    </w:p>
    <w:p w:rsidR="006D392E" w:rsidRPr="00480493" w:rsidRDefault="00D170EA" w:rsidP="008764DE">
      <w:pPr>
        <w:numPr>
          <w:ilvl w:val="0"/>
          <w:numId w:val="23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ind w:left="1134" w:hanging="425"/>
        <w:textAlignment w:val="baseline"/>
        <w:rPr>
          <w:rFonts w:asciiTheme="minorHAnsi" w:hAnsiTheme="minorHAnsi" w:cstheme="minorHAnsi"/>
        </w:rPr>
      </w:pPr>
      <w:r w:rsidRPr="00480493">
        <w:rPr>
          <w:rFonts w:asciiTheme="minorHAnsi" w:hAnsiTheme="minorHAnsi" w:cstheme="minorHAnsi"/>
        </w:rPr>
        <w:t xml:space="preserve">recruiting further participants into the </w:t>
      </w:r>
      <w:r w:rsidR="008764DE" w:rsidRPr="00480493">
        <w:rPr>
          <w:rFonts w:asciiTheme="minorHAnsi" w:hAnsiTheme="minorHAnsi" w:cstheme="minorHAnsi"/>
        </w:rPr>
        <w:t>p</w:t>
      </w:r>
      <w:r w:rsidRPr="00480493">
        <w:rPr>
          <w:rFonts w:asciiTheme="minorHAnsi" w:hAnsiTheme="minorHAnsi" w:cstheme="minorHAnsi"/>
        </w:rPr>
        <w:t>rogram.</w:t>
      </w:r>
    </w:p>
    <w:p w:rsidR="00D170EA" w:rsidRPr="00480493" w:rsidRDefault="00C6638E" w:rsidP="0025026E">
      <w:pPr>
        <w:pStyle w:val="Heading2"/>
        <w:keepNext w:val="0"/>
        <w:spacing w:before="0" w:after="20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The 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c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ode of 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c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onduct that GenYZ asks of all its 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program 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articipants is a</w:t>
      </w:r>
      <w:r w:rsidR="008764D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pplicable to the use of social m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edia.</w:t>
      </w:r>
    </w:p>
    <w:p w:rsidR="00D170EA" w:rsidRPr="00480493" w:rsidRDefault="00D170EA" w:rsidP="0025026E">
      <w:pPr>
        <w:spacing w:after="120"/>
        <w:rPr>
          <w:rFonts w:asciiTheme="minorHAnsi" w:hAnsiTheme="minorHAnsi" w:cstheme="minorHAnsi"/>
          <w:b/>
        </w:rPr>
      </w:pPr>
      <w:r w:rsidRPr="00480493">
        <w:rPr>
          <w:rFonts w:asciiTheme="minorHAnsi" w:hAnsiTheme="minorHAnsi" w:cstheme="minorHAnsi"/>
          <w:b/>
        </w:rPr>
        <w:t xml:space="preserve">Responsibilities of </w:t>
      </w:r>
      <w:r w:rsidR="008764DE" w:rsidRPr="00480493">
        <w:rPr>
          <w:rFonts w:asciiTheme="minorHAnsi" w:hAnsiTheme="minorHAnsi" w:cstheme="minorHAnsi"/>
          <w:b/>
        </w:rPr>
        <w:t>all p</w:t>
      </w:r>
      <w:r w:rsidRPr="00480493">
        <w:rPr>
          <w:rFonts w:asciiTheme="minorHAnsi" w:hAnsiTheme="minorHAnsi" w:cstheme="minorHAnsi"/>
          <w:b/>
        </w:rPr>
        <w:t>rogram</w:t>
      </w:r>
      <w:r w:rsidR="008764DE" w:rsidRPr="00480493">
        <w:rPr>
          <w:rFonts w:asciiTheme="minorHAnsi" w:hAnsiTheme="minorHAnsi" w:cstheme="minorHAnsi"/>
          <w:b/>
        </w:rPr>
        <w:t xml:space="preserve"> p</w:t>
      </w:r>
      <w:r w:rsidRPr="00480493">
        <w:rPr>
          <w:rFonts w:asciiTheme="minorHAnsi" w:hAnsiTheme="minorHAnsi" w:cstheme="minorHAnsi"/>
          <w:b/>
        </w:rPr>
        <w:t>articipants</w:t>
      </w:r>
    </w:p>
    <w:p w:rsidR="007A2BB1" w:rsidRPr="00480493" w:rsidRDefault="00DD7103" w:rsidP="0025026E">
      <w:pPr>
        <w:pStyle w:val="Heading2"/>
        <w:keepNext w:val="0"/>
        <w:numPr>
          <w:ilvl w:val="0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All p</w:t>
      </w:r>
      <w:r w:rsidR="002C2BC2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rogram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participants are entitled to post on social m</w:t>
      </w:r>
      <w:r w:rsidR="002C2BC2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edia platforms 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privately</w:t>
      </w:r>
      <w:r w:rsidR="002C2BC2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, however are expected to use co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mmon sense and discretion when p</w:t>
      </w:r>
      <w:r w:rsidR="002C2BC2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osting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.</w:t>
      </w:r>
    </w:p>
    <w:p w:rsidR="00D170EA" w:rsidRPr="00480493" w:rsidRDefault="00D170EA" w:rsidP="0025026E">
      <w:pPr>
        <w:pStyle w:val="Heading2"/>
        <w:keepNext w:val="0"/>
        <w:numPr>
          <w:ilvl w:val="0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If </w:t>
      </w:r>
      <w:r w:rsidR="00DD710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</w:t>
      </w:r>
      <w:r w:rsidR="006D392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rogram </w:t>
      </w:r>
      <w:r w:rsidR="00DD710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</w:t>
      </w:r>
      <w:r w:rsidR="006D392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articipants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use </w:t>
      </w:r>
      <w:r w:rsidR="00DD710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ocial </w:t>
      </w:r>
      <w:r w:rsidR="00DD710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edia to communicate with the broader community they must be aware </w:t>
      </w:r>
      <w:r w:rsidR="00DD710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that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they may be perceived as representing GenYZ and/or the </w:t>
      </w:r>
      <w:r w:rsidR="00DD710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rogram.</w:t>
      </w:r>
    </w:p>
    <w:p w:rsidR="00D170EA" w:rsidRPr="00480493" w:rsidRDefault="00DD7103" w:rsidP="0025026E">
      <w:pPr>
        <w:pStyle w:val="Heading2"/>
        <w:keepNext w:val="0"/>
        <w:numPr>
          <w:ilvl w:val="0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When posting on social media, all program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articipants must do so in a manner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that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is consistent with GenYZ's image and values.</w:t>
      </w:r>
    </w:p>
    <w:p w:rsidR="00D170EA" w:rsidRPr="00480493" w:rsidRDefault="00D170EA" w:rsidP="0025026E">
      <w:pPr>
        <w:pStyle w:val="Heading2"/>
        <w:keepNext w:val="0"/>
        <w:numPr>
          <w:ilvl w:val="0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Without limiting the a</w:t>
      </w:r>
      <w:r w:rsidR="00DD710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bove point, when posting on social media, program 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articipants:</w:t>
      </w:r>
    </w:p>
    <w:p w:rsidR="00D170EA" w:rsidRPr="00480493" w:rsidRDefault="00DD7103" w:rsidP="0025026E">
      <w:pPr>
        <w:pStyle w:val="Heading2"/>
        <w:keepNext w:val="0"/>
        <w:numPr>
          <w:ilvl w:val="1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must not disclose any confidential information</w:t>
      </w:r>
    </w:p>
    <w:p w:rsidR="00D170EA" w:rsidRPr="00480493" w:rsidRDefault="00D170EA" w:rsidP="008954E3">
      <w:pPr>
        <w:pStyle w:val="Heading2"/>
        <w:keepNext w:val="0"/>
        <w:numPr>
          <w:ilvl w:val="1"/>
          <w:numId w:val="37"/>
        </w:numPr>
        <w:spacing w:before="0" w:after="6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bookmarkStart w:id="2" w:name="_Ref326665847"/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except with the prior written approv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al of GenYZ, must not make any 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ost that could appear to be endorsed or supported by, or originating from GenYZ, for example by:</w:t>
      </w:r>
      <w:bookmarkEnd w:id="2"/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</w:p>
    <w:p w:rsidR="007A2BB1" w:rsidRPr="00480493" w:rsidRDefault="00D170EA" w:rsidP="008954E3">
      <w:pPr>
        <w:pStyle w:val="Heading2"/>
        <w:keepNext w:val="0"/>
        <w:numPr>
          <w:ilvl w:val="2"/>
          <w:numId w:val="37"/>
        </w:numPr>
        <w:spacing w:before="0" w:after="60"/>
        <w:ind w:left="216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suggesting, claiming or implying that they a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re speaking on behalf of GenYZ</w:t>
      </w:r>
    </w:p>
    <w:p w:rsidR="007A2BB1" w:rsidRPr="00480493" w:rsidRDefault="00D170EA" w:rsidP="008954E3">
      <w:pPr>
        <w:pStyle w:val="Heading2"/>
        <w:keepNext w:val="0"/>
        <w:numPr>
          <w:ilvl w:val="2"/>
          <w:numId w:val="37"/>
        </w:numPr>
        <w:spacing w:before="0" w:after="60"/>
        <w:ind w:left="216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giving the impression that the views 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expressed are those of GenYZ</w:t>
      </w:r>
    </w:p>
    <w:p w:rsidR="007A2BB1" w:rsidRPr="00480493" w:rsidRDefault="00D170EA" w:rsidP="0025026E">
      <w:pPr>
        <w:pStyle w:val="Heading2"/>
        <w:keepNext w:val="0"/>
        <w:numPr>
          <w:ilvl w:val="2"/>
          <w:numId w:val="37"/>
        </w:numPr>
        <w:spacing w:before="0" w:after="120"/>
        <w:ind w:left="216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including any of GenYZ's logos, trade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marks or other insignia in the 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ost,</w:t>
      </w:r>
    </w:p>
    <w:p w:rsidR="007A2BB1" w:rsidRPr="00480493" w:rsidRDefault="00D170EA" w:rsidP="0025026E">
      <w:pPr>
        <w:pStyle w:val="Heading2"/>
        <w:keepNext w:val="0"/>
        <w:spacing w:before="0" w:after="120"/>
        <w:ind w:left="180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and must, if necessary, make it clear they are expressing a personal view only (e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.g. by adding a disclaimer)</w:t>
      </w:r>
    </w:p>
    <w:p w:rsidR="00D170EA" w:rsidRPr="00480493" w:rsidRDefault="008954E3" w:rsidP="0025026E">
      <w:pPr>
        <w:pStyle w:val="Heading2"/>
        <w:keepNext w:val="0"/>
        <w:numPr>
          <w:ilvl w:val="1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must not make any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ost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that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might be construed as obscene, offensive, disrespectful, threatening, harassing, bullying, discriminatory or otherwise offensive or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unlawful</w:t>
      </w:r>
    </w:p>
    <w:p w:rsidR="00D170EA" w:rsidRPr="00480493" w:rsidRDefault="008954E3" w:rsidP="0025026E">
      <w:pPr>
        <w:pStyle w:val="Heading2"/>
        <w:keepNext w:val="0"/>
        <w:numPr>
          <w:ilvl w:val="1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must not make any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ost which disparages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or defames GenYZ or any other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rogram participant, or which may othe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rwise bring GenYZ or any other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ro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gram participant into disrepute</w:t>
      </w:r>
    </w:p>
    <w:p w:rsidR="00D170EA" w:rsidRPr="00480493" w:rsidRDefault="00D170EA" w:rsidP="0025026E">
      <w:pPr>
        <w:pStyle w:val="Heading2"/>
        <w:keepNext w:val="0"/>
        <w:numPr>
          <w:ilvl w:val="1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must not seek to adopt the identity or likeness of another person, or to 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misrepresent their own identity</w:t>
      </w:r>
    </w:p>
    <w:p w:rsidR="00D170EA" w:rsidRPr="00480493" w:rsidRDefault="00D170EA" w:rsidP="0025026E">
      <w:pPr>
        <w:pStyle w:val="Heading2"/>
        <w:keepNext w:val="0"/>
        <w:numPr>
          <w:ilvl w:val="1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must 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not circulate GenYZ's or other program participants' 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ostings without their expr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ess prior approval to do so</w:t>
      </w:r>
    </w:p>
    <w:p w:rsidR="00D170EA" w:rsidRPr="00480493" w:rsidRDefault="008954E3" w:rsidP="0025026E">
      <w:pPr>
        <w:pStyle w:val="Heading2"/>
        <w:keepNext w:val="0"/>
        <w:numPr>
          <w:ilvl w:val="1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should seek to ensure that the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ost is accurate, factual and objective – if an error is made, it should be corrected immediately.</w:t>
      </w:r>
    </w:p>
    <w:p w:rsidR="00D170EA" w:rsidRPr="00480493" w:rsidRDefault="00D170EA" w:rsidP="0025026E">
      <w:pPr>
        <w:pStyle w:val="Heading2"/>
        <w:keepNext w:val="0"/>
        <w:numPr>
          <w:ilvl w:val="0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lastRenderedPageBreak/>
        <w:t xml:space="preserve">Notwithstanding </w:t>
      </w:r>
      <w:r w:rsidR="00D33131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fldChar w:fldCharType="begin"/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instrText xml:space="preserve"> REF _Ref326665847 \r \h </w:instrText>
      </w:r>
      <w:r w:rsidR="008D0B41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instrText xml:space="preserve"> \* MERGEFORMAT </w:instrText>
      </w:r>
      <w:r w:rsidR="00D33131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</w:r>
      <w:r w:rsidR="00D33131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fldChar w:fldCharType="separate"/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4.b</w:t>
      </w:r>
      <w:r w:rsidR="00D33131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fldChar w:fldCharType="end"/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above, 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rogram 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articipants may identify themselves as part of the GenYZ 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rogram in incidental mentions of their place of employment or about their personal activities. However, 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all program 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articipants should then regard all communication 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concerning GenYZ or the 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rogram on that network as they would a professional network.</w:t>
      </w:r>
    </w:p>
    <w:p w:rsidR="00D170EA" w:rsidRPr="00480493" w:rsidRDefault="008954E3" w:rsidP="0025026E">
      <w:pPr>
        <w:pStyle w:val="Heading2"/>
        <w:keepNext w:val="0"/>
        <w:numPr>
          <w:ilvl w:val="0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All program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articipants must bear in mind any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ost on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ocial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edia carries the same obligations as any other kind of publication or commentary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. When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osting</w:t>
      </w:r>
      <w:r w:rsidR="00D170EA" w:rsidRPr="00480493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on social media, all program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articipant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 must therefore ensure that a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ost does not contravene:</w:t>
      </w:r>
    </w:p>
    <w:p w:rsidR="00D170EA" w:rsidRPr="00480493" w:rsidRDefault="00D170EA" w:rsidP="0025026E">
      <w:pPr>
        <w:pStyle w:val="Heading2"/>
        <w:keepNext w:val="0"/>
        <w:numPr>
          <w:ilvl w:val="1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ny GenYZ policy or procedure</w:t>
      </w:r>
    </w:p>
    <w:p w:rsidR="00D170EA" w:rsidRPr="00480493" w:rsidRDefault="00D170EA" w:rsidP="0025026E">
      <w:pPr>
        <w:pStyle w:val="Heading2"/>
        <w:keepNext w:val="0"/>
        <w:numPr>
          <w:ilvl w:val="1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any obligation or duty owed to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GenYZ (express or implied)</w:t>
      </w:r>
    </w:p>
    <w:p w:rsidR="00D170EA" w:rsidRPr="00480493" w:rsidRDefault="00D170EA" w:rsidP="0025026E">
      <w:pPr>
        <w:pStyle w:val="Heading2"/>
        <w:keepNext w:val="0"/>
        <w:numPr>
          <w:ilvl w:val="1"/>
          <w:numId w:val="37"/>
        </w:numPr>
        <w:spacing w:before="0" w:after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any 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applicable laws or regulations</w:t>
      </w:r>
    </w:p>
    <w:p w:rsidR="007A2BB1" w:rsidRPr="00480493" w:rsidRDefault="00D170EA" w:rsidP="0025026E">
      <w:pPr>
        <w:pStyle w:val="Heading2"/>
        <w:keepNext w:val="0"/>
        <w:spacing w:before="0" w:after="200"/>
        <w:ind w:left="108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including in respect of (but not limited to) intellectual property, equal opportunity, bullying, sexual harassment, defamation, confidential information, fiduciary duties, privacy and required standards of conduct.</w:t>
      </w:r>
    </w:p>
    <w:p w:rsidR="00D170EA" w:rsidRPr="00480493" w:rsidRDefault="008954E3" w:rsidP="0025026E">
      <w:pPr>
        <w:spacing w:after="120"/>
        <w:rPr>
          <w:rFonts w:asciiTheme="minorHAnsi" w:hAnsiTheme="minorHAnsi" w:cstheme="minorHAnsi"/>
          <w:b/>
        </w:rPr>
      </w:pPr>
      <w:r w:rsidRPr="00480493">
        <w:rPr>
          <w:rFonts w:asciiTheme="minorHAnsi" w:hAnsiTheme="minorHAnsi" w:cstheme="minorHAnsi"/>
          <w:b/>
        </w:rPr>
        <w:t>Responsibilities of GenYZ s</w:t>
      </w:r>
      <w:r w:rsidR="00D170EA" w:rsidRPr="00480493">
        <w:rPr>
          <w:rFonts w:asciiTheme="minorHAnsi" w:hAnsiTheme="minorHAnsi" w:cstheme="minorHAnsi"/>
          <w:b/>
        </w:rPr>
        <w:t>taff</w:t>
      </w:r>
    </w:p>
    <w:p w:rsidR="007A2BB1" w:rsidRPr="00480493" w:rsidRDefault="00D170EA" w:rsidP="0025026E">
      <w:pPr>
        <w:pStyle w:val="Heading2"/>
        <w:keepNext w:val="0"/>
        <w:numPr>
          <w:ilvl w:val="0"/>
          <w:numId w:val="39"/>
        </w:numPr>
        <w:spacing w:before="0" w:after="120"/>
        <w:rPr>
          <w:rFonts w:asciiTheme="minorHAnsi" w:hAnsiTheme="minorHAnsi" w:cstheme="minorHAnsi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</w:t>
      </w:r>
      <w:r w:rsidR="002C2BC2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taff must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seek to </w:t>
      </w:r>
      <w:r w:rsidR="002C2BC2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ensure tha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t, where permitted, any use of social m</w:t>
      </w:r>
      <w:r w:rsidR="002C2BC2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edi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a does not interfere with or undermine the proper performance of their employment duties. </w:t>
      </w:r>
    </w:p>
    <w:p w:rsidR="007A2BB1" w:rsidRPr="00480493" w:rsidRDefault="008954E3" w:rsidP="0025026E">
      <w:pPr>
        <w:pStyle w:val="Heading2"/>
        <w:keepNext w:val="0"/>
        <w:numPr>
          <w:ilvl w:val="0"/>
          <w:numId w:val="39"/>
        </w:numPr>
        <w:spacing w:before="0" w:after="120"/>
        <w:rPr>
          <w:rFonts w:asciiTheme="minorHAnsi" w:hAnsiTheme="minorHAnsi" w:cstheme="minorHAnsi"/>
          <w:bCs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Without limiting the above, staff use of social m</w:t>
      </w:r>
      <w:r w:rsidR="002C2BC2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edia during business hours should be limited to use for GenYZ's business purposes.</w:t>
      </w:r>
    </w:p>
    <w:p w:rsidR="00D170EA" w:rsidRPr="00480493" w:rsidRDefault="008954E3" w:rsidP="0025026E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480493">
        <w:rPr>
          <w:rFonts w:asciiTheme="minorHAnsi" w:hAnsiTheme="minorHAnsi" w:cstheme="minorHAnsi"/>
        </w:rPr>
        <w:t>Where permitted to p</w:t>
      </w:r>
      <w:r w:rsidR="00D170EA" w:rsidRPr="00480493">
        <w:rPr>
          <w:rFonts w:asciiTheme="minorHAnsi" w:hAnsiTheme="minorHAnsi" w:cstheme="minorHAnsi"/>
        </w:rPr>
        <w:t>ost on behalf</w:t>
      </w:r>
      <w:r w:rsidRPr="00480493">
        <w:rPr>
          <w:rFonts w:asciiTheme="minorHAnsi" w:hAnsiTheme="minorHAnsi" w:cstheme="minorHAnsi"/>
        </w:rPr>
        <w:t xml:space="preserve"> of GenYZ, program staff using social m</w:t>
      </w:r>
      <w:r w:rsidR="00D170EA" w:rsidRPr="00480493">
        <w:rPr>
          <w:rFonts w:asciiTheme="minorHAnsi" w:hAnsiTheme="minorHAnsi" w:cstheme="minorHAnsi"/>
        </w:rPr>
        <w:t>edia to communicate with a wider audience on behalf of GenYZ must ens</w:t>
      </w:r>
      <w:r w:rsidRPr="00480493">
        <w:rPr>
          <w:rFonts w:asciiTheme="minorHAnsi" w:hAnsiTheme="minorHAnsi" w:cstheme="minorHAnsi"/>
        </w:rPr>
        <w:t>ure the high quality of posts. Any p</w:t>
      </w:r>
      <w:r w:rsidR="00D170EA" w:rsidRPr="00480493">
        <w:rPr>
          <w:rFonts w:asciiTheme="minorHAnsi" w:hAnsiTheme="minorHAnsi" w:cstheme="minorHAnsi"/>
        </w:rPr>
        <w:t>osts intended to be made on behalf of GenYZ must be pre-approved by GenYZ.</w:t>
      </w:r>
    </w:p>
    <w:p w:rsidR="00D170EA" w:rsidRPr="00480493" w:rsidRDefault="008954E3" w:rsidP="0025026E">
      <w:pPr>
        <w:overflowPunct w:val="0"/>
        <w:autoSpaceDE w:val="0"/>
        <w:autoSpaceDN w:val="0"/>
        <w:adjustRightInd w:val="0"/>
        <w:spacing w:after="120"/>
        <w:textAlignment w:val="baseline"/>
        <w:rPr>
          <w:rFonts w:asciiTheme="minorHAnsi" w:hAnsiTheme="minorHAnsi" w:cstheme="minorHAnsi"/>
          <w:b/>
        </w:rPr>
      </w:pPr>
      <w:r w:rsidRPr="00480493">
        <w:rPr>
          <w:rFonts w:asciiTheme="minorHAnsi" w:hAnsiTheme="minorHAnsi" w:cstheme="minorHAnsi"/>
          <w:b/>
        </w:rPr>
        <w:t>Communication between y</w:t>
      </w:r>
      <w:r w:rsidR="00D170EA" w:rsidRPr="00480493">
        <w:rPr>
          <w:rFonts w:asciiTheme="minorHAnsi" w:hAnsiTheme="minorHAnsi" w:cstheme="minorHAnsi"/>
          <w:b/>
        </w:rPr>
        <w:t xml:space="preserve">oung </w:t>
      </w:r>
      <w:r w:rsidRPr="00480493">
        <w:rPr>
          <w:rFonts w:asciiTheme="minorHAnsi" w:hAnsiTheme="minorHAnsi" w:cstheme="minorHAnsi"/>
          <w:b/>
        </w:rPr>
        <w:t>p</w:t>
      </w:r>
      <w:r w:rsidR="00D170EA" w:rsidRPr="00480493">
        <w:rPr>
          <w:rFonts w:asciiTheme="minorHAnsi" w:hAnsiTheme="minorHAnsi" w:cstheme="minorHAnsi"/>
          <w:b/>
        </w:rPr>
        <w:t xml:space="preserve">eople and </w:t>
      </w:r>
      <w:r w:rsidRPr="00480493">
        <w:rPr>
          <w:rFonts w:asciiTheme="minorHAnsi" w:hAnsiTheme="minorHAnsi" w:cstheme="minorHAnsi"/>
          <w:b/>
        </w:rPr>
        <w:t>m</w:t>
      </w:r>
      <w:r w:rsidR="00D170EA" w:rsidRPr="00480493">
        <w:rPr>
          <w:rFonts w:asciiTheme="minorHAnsi" w:hAnsiTheme="minorHAnsi" w:cstheme="minorHAnsi"/>
          <w:b/>
        </w:rPr>
        <w:t>entors</w:t>
      </w:r>
    </w:p>
    <w:p w:rsidR="00D170EA" w:rsidRPr="00480493" w:rsidRDefault="00D170EA" w:rsidP="00004DD1">
      <w:pPr>
        <w:pStyle w:val="Heading2"/>
        <w:keepNext w:val="0"/>
        <w:numPr>
          <w:ilvl w:val="0"/>
          <w:numId w:val="31"/>
        </w:numPr>
        <w:spacing w:before="0" w:after="120"/>
        <w:ind w:left="1134" w:hanging="425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Social </w:t>
      </w:r>
      <w:r w:rsidR="008954E3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edia is an acceptable tool</w:t>
      </w:r>
      <w:r w:rsidR="0001360F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that may be used by y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oung </w:t>
      </w:r>
      <w:r w:rsidR="0001360F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eople and </w:t>
      </w:r>
      <w:r w:rsidR="0001360F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entors to communicate with each other. </w:t>
      </w:r>
    </w:p>
    <w:p w:rsidR="00523CED" w:rsidRPr="00480493" w:rsidRDefault="0001360F" w:rsidP="00004DD1">
      <w:pPr>
        <w:pStyle w:val="Heading2"/>
        <w:keepNext w:val="0"/>
        <w:numPr>
          <w:ilvl w:val="0"/>
          <w:numId w:val="31"/>
        </w:numPr>
        <w:spacing w:before="0" w:after="120"/>
        <w:ind w:left="1134" w:hanging="425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In using social m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edia to communicate with each other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,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mentors and young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eople must observe GenYZ's published </w:t>
      </w:r>
      <w:r w:rsidR="004F2B74" w:rsidRPr="00480493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 xml:space="preserve">(2g) </w:t>
      </w:r>
      <w:r w:rsidR="00D170EA" w:rsidRPr="00480493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>Code of Conduct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.</w:t>
      </w:r>
    </w:p>
    <w:p w:rsidR="00523CED" w:rsidRPr="00480493" w:rsidRDefault="0001360F" w:rsidP="00004DD1">
      <w:pPr>
        <w:pStyle w:val="Heading2"/>
        <w:keepNext w:val="0"/>
        <w:numPr>
          <w:ilvl w:val="0"/>
          <w:numId w:val="31"/>
        </w:numPr>
        <w:spacing w:before="0" w:after="120"/>
        <w:ind w:left="1134" w:hanging="425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Mentors and young people must let program s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taff know that they intend to c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ommunicate with each other via social m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edia. They </w:t>
      </w:r>
      <w:r w:rsidR="00741564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should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  <w:r w:rsidR="00C6638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seek advice about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appropriate privacy</w:t>
      </w:r>
      <w:r w:rsidR="00C6638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and account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settings</w:t>
      </w:r>
      <w:r w:rsidR="00C6638E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as required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. </w:t>
      </w:r>
    </w:p>
    <w:p w:rsidR="007A2BB1" w:rsidRPr="00480493" w:rsidRDefault="00D170EA" w:rsidP="00004DD1">
      <w:pPr>
        <w:pStyle w:val="Heading2"/>
        <w:keepNext w:val="0"/>
        <w:numPr>
          <w:ilvl w:val="0"/>
          <w:numId w:val="31"/>
        </w:numPr>
        <w:spacing w:before="0" w:after="120"/>
        <w:ind w:left="1134" w:hanging="425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Mentors and </w:t>
      </w:r>
      <w:r w:rsidR="0001360F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y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oung </w:t>
      </w:r>
      <w:r w:rsidR="0001360F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eople must remember that the confidentiality they undertook to observe in their Match Agreements applies to all conver</w:t>
      </w:r>
      <w:r w:rsidR="0001360F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sations they have, whether face-to-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face or via </w:t>
      </w:r>
      <w:r w:rsidR="0001360F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ocial </w:t>
      </w:r>
      <w:r w:rsidR="0001360F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edia. </w:t>
      </w:r>
    </w:p>
    <w:p w:rsidR="007A2BB1" w:rsidRPr="00480493" w:rsidRDefault="0001360F" w:rsidP="00004DD1">
      <w:pPr>
        <w:pStyle w:val="Heading2"/>
        <w:keepNext w:val="0"/>
        <w:numPr>
          <w:ilvl w:val="0"/>
          <w:numId w:val="31"/>
        </w:numPr>
        <w:spacing w:before="0" w:after="120"/>
        <w:ind w:left="1134" w:hanging="425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lastRenderedPageBreak/>
        <w:t>In using s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ocial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edia to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communicate with one another, mentors and young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eople must appropriately set and maintain their privacy settings to allow for the required level of confidentiality. Where applicable, privacy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settings on social m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edia should be set so as to prevent third parties from accessing or seeing information that is part of private dialogue between the 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mentor and young p</w:t>
      </w:r>
      <w:r w:rsidR="00D170EA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erson. </w:t>
      </w:r>
    </w:p>
    <w:p w:rsidR="007A2BB1" w:rsidRPr="00480493" w:rsidRDefault="00D170EA" w:rsidP="00004DD1">
      <w:pPr>
        <w:pStyle w:val="Heading2"/>
        <w:keepNext w:val="0"/>
        <w:numPr>
          <w:ilvl w:val="0"/>
          <w:numId w:val="31"/>
        </w:numPr>
        <w:spacing w:before="0" w:after="200"/>
        <w:ind w:left="1134" w:hanging="425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Even if privacy settings are app</w:t>
      </w:r>
      <w:r w:rsidR="0001360F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ropriately set and maintained, mentors and young 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eople should remain mindful of </w:t>
      </w:r>
      <w:r w:rsidR="0001360F"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p</w:t>
      </w:r>
      <w:r w:rsidRPr="00480493">
        <w:rPr>
          <w:rFonts w:asciiTheme="minorHAnsi" w:hAnsiTheme="minorHAnsi" w:cstheme="minorHAnsi"/>
          <w:b w:val="0"/>
          <w:color w:val="auto"/>
          <w:sz w:val="22"/>
          <w:szCs w:val="22"/>
        </w:rPr>
        <w:t>osting any information or conversing about things that they would not want the public to see.</w:t>
      </w:r>
    </w:p>
    <w:p w:rsidR="00D170EA" w:rsidRPr="00480493" w:rsidRDefault="0001360F" w:rsidP="0025026E">
      <w:pPr>
        <w:overflowPunct w:val="0"/>
        <w:autoSpaceDE w:val="0"/>
        <w:autoSpaceDN w:val="0"/>
        <w:adjustRightInd w:val="0"/>
        <w:spacing w:after="120"/>
        <w:textAlignment w:val="baseline"/>
        <w:rPr>
          <w:rFonts w:asciiTheme="minorHAnsi" w:hAnsiTheme="minorHAnsi" w:cstheme="minorHAnsi"/>
          <w:b/>
        </w:rPr>
      </w:pPr>
      <w:r w:rsidRPr="00480493">
        <w:rPr>
          <w:rFonts w:asciiTheme="minorHAnsi" w:hAnsiTheme="minorHAnsi" w:cstheme="minorHAnsi"/>
          <w:b/>
        </w:rPr>
        <w:t>Breach of p</w:t>
      </w:r>
      <w:r w:rsidR="00D170EA" w:rsidRPr="00480493">
        <w:rPr>
          <w:rFonts w:asciiTheme="minorHAnsi" w:hAnsiTheme="minorHAnsi" w:cstheme="minorHAnsi"/>
          <w:b/>
        </w:rPr>
        <w:t>olicy</w:t>
      </w:r>
    </w:p>
    <w:p w:rsidR="00D170EA" w:rsidRPr="00480493" w:rsidRDefault="0001360F" w:rsidP="0025026E">
      <w:pPr>
        <w:tabs>
          <w:tab w:val="left" w:pos="720"/>
        </w:tabs>
        <w:autoSpaceDE w:val="0"/>
        <w:autoSpaceDN w:val="0"/>
        <w:adjustRightInd w:val="0"/>
        <w:rPr>
          <w:rFonts w:asciiTheme="minorHAnsi" w:hAnsiTheme="minorHAnsi" w:cstheme="minorHAnsi"/>
          <w:lang w:eastAsia="en-AU"/>
        </w:rPr>
      </w:pPr>
      <w:r w:rsidRPr="00480493">
        <w:rPr>
          <w:rFonts w:asciiTheme="minorHAnsi" w:hAnsiTheme="minorHAnsi" w:cstheme="minorHAnsi"/>
          <w:lang w:eastAsia="en-AU"/>
        </w:rPr>
        <w:t>All GenYZ staff, mentors and young persons, as well as other workplace p</w:t>
      </w:r>
      <w:r w:rsidR="00D170EA" w:rsidRPr="00480493">
        <w:rPr>
          <w:rFonts w:asciiTheme="minorHAnsi" w:hAnsiTheme="minorHAnsi" w:cstheme="minorHAnsi"/>
          <w:lang w:eastAsia="en-AU"/>
        </w:rPr>
        <w:t xml:space="preserve">articipants are required to comply with this policy at all times. </w:t>
      </w:r>
    </w:p>
    <w:p w:rsidR="007A2BB1" w:rsidRPr="00480493" w:rsidRDefault="00004DD1" w:rsidP="0025026E">
      <w:pPr>
        <w:tabs>
          <w:tab w:val="left" w:pos="720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en-AU"/>
        </w:rPr>
      </w:pPr>
      <w:r w:rsidRPr="00480493">
        <w:rPr>
          <w:rFonts w:asciiTheme="minorHAnsi" w:hAnsiTheme="minorHAnsi" w:cstheme="minorHAnsi"/>
          <w:lang w:eastAsia="en-AU"/>
        </w:rPr>
        <w:t>If a staff m</w:t>
      </w:r>
      <w:r w:rsidR="00D170EA" w:rsidRPr="00480493">
        <w:rPr>
          <w:rFonts w:asciiTheme="minorHAnsi" w:hAnsiTheme="minorHAnsi" w:cstheme="minorHAnsi"/>
          <w:lang w:eastAsia="en-AU"/>
        </w:rPr>
        <w:t>ember breaches this policy, he or she may be subject to disciplinary action which in serious cases may incl</w:t>
      </w:r>
      <w:r w:rsidRPr="00480493">
        <w:rPr>
          <w:rFonts w:asciiTheme="minorHAnsi" w:hAnsiTheme="minorHAnsi" w:cstheme="minorHAnsi"/>
          <w:lang w:eastAsia="en-AU"/>
        </w:rPr>
        <w:t xml:space="preserve">ude termination of employment. </w:t>
      </w:r>
      <w:r w:rsidR="00D170EA" w:rsidRPr="00480493">
        <w:rPr>
          <w:rFonts w:asciiTheme="minorHAnsi" w:hAnsiTheme="minorHAnsi" w:cstheme="minorHAnsi"/>
          <w:lang w:eastAsia="en-AU"/>
        </w:rPr>
        <w:t>Agents and contractors of GenYZ who are found to have breached this policy may have their co</w:t>
      </w:r>
      <w:r w:rsidRPr="00480493">
        <w:rPr>
          <w:rFonts w:asciiTheme="minorHAnsi" w:hAnsiTheme="minorHAnsi" w:cstheme="minorHAnsi"/>
          <w:lang w:eastAsia="en-AU"/>
        </w:rPr>
        <w:t>ntracts with GenYZ terminated. If a mentor or young p</w:t>
      </w:r>
      <w:r w:rsidR="00D170EA" w:rsidRPr="00480493">
        <w:rPr>
          <w:rFonts w:asciiTheme="minorHAnsi" w:hAnsiTheme="minorHAnsi" w:cstheme="minorHAnsi"/>
          <w:lang w:eastAsia="en-AU"/>
        </w:rPr>
        <w:t xml:space="preserve">erson is found to have breached this policy they may be excluded </w:t>
      </w:r>
      <w:r w:rsidRPr="00480493">
        <w:rPr>
          <w:rFonts w:asciiTheme="minorHAnsi" w:hAnsiTheme="minorHAnsi" w:cstheme="minorHAnsi"/>
          <w:lang w:eastAsia="en-AU"/>
        </w:rPr>
        <w:t>from future involvement in the p</w:t>
      </w:r>
      <w:r w:rsidR="00D170EA" w:rsidRPr="00480493">
        <w:rPr>
          <w:rFonts w:asciiTheme="minorHAnsi" w:hAnsiTheme="minorHAnsi" w:cstheme="minorHAnsi"/>
          <w:lang w:eastAsia="en-AU"/>
        </w:rPr>
        <w:t>rogram.</w:t>
      </w:r>
    </w:p>
    <w:sectPr w:rsidR="007A2BB1" w:rsidRPr="00480493" w:rsidSect="00642F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493" w:rsidRDefault="00480493" w:rsidP="00B33B0F">
      <w:pPr>
        <w:spacing w:after="0" w:line="240" w:lineRule="auto"/>
      </w:pPr>
      <w:r>
        <w:separator/>
      </w:r>
    </w:p>
  </w:endnote>
  <w:endnote w:type="continuationSeparator" w:id="0">
    <w:p w:rsidR="00480493" w:rsidRDefault="00480493" w:rsidP="00B3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493" w:rsidRDefault="004804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493" w:rsidRDefault="004804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493" w:rsidRDefault="004804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493" w:rsidRDefault="00480493" w:rsidP="00B33B0F">
      <w:pPr>
        <w:spacing w:after="0" w:line="240" w:lineRule="auto"/>
      </w:pPr>
      <w:r>
        <w:separator/>
      </w:r>
    </w:p>
  </w:footnote>
  <w:footnote w:type="continuationSeparator" w:id="0">
    <w:p w:rsidR="00480493" w:rsidRDefault="00480493" w:rsidP="00B33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493" w:rsidRDefault="004804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493" w:rsidRDefault="004804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493" w:rsidRDefault="004804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3A3C"/>
    <w:multiLevelType w:val="hybridMultilevel"/>
    <w:tmpl w:val="B2A27D8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287ECC"/>
    <w:multiLevelType w:val="multilevel"/>
    <w:tmpl w:val="4B4C1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46E26"/>
    <w:multiLevelType w:val="hybridMultilevel"/>
    <w:tmpl w:val="F79CE64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7B2696"/>
    <w:multiLevelType w:val="hybridMultilevel"/>
    <w:tmpl w:val="20804292"/>
    <w:lvl w:ilvl="0" w:tplc="386A8234">
      <w:start w:val="1"/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490BD3"/>
    <w:multiLevelType w:val="hybridMultilevel"/>
    <w:tmpl w:val="A75020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15CAF"/>
    <w:multiLevelType w:val="hybridMultilevel"/>
    <w:tmpl w:val="BE64AF6E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1904911"/>
    <w:multiLevelType w:val="hybridMultilevel"/>
    <w:tmpl w:val="5C360B92"/>
    <w:lvl w:ilvl="0" w:tplc="A3C8A2E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BC44A5"/>
    <w:multiLevelType w:val="hybridMultilevel"/>
    <w:tmpl w:val="47503372"/>
    <w:lvl w:ilvl="0" w:tplc="064CE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1A5FBC"/>
    <w:multiLevelType w:val="hybridMultilevel"/>
    <w:tmpl w:val="D78CAF0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6AD79CB"/>
    <w:multiLevelType w:val="hybridMultilevel"/>
    <w:tmpl w:val="8BEA24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0575D8"/>
    <w:multiLevelType w:val="multilevel"/>
    <w:tmpl w:val="43E88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96253E0"/>
    <w:multiLevelType w:val="hybridMultilevel"/>
    <w:tmpl w:val="3730AA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5C8A98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6A18FC"/>
    <w:multiLevelType w:val="multilevel"/>
    <w:tmpl w:val="4650F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D9858A2"/>
    <w:multiLevelType w:val="multilevel"/>
    <w:tmpl w:val="0614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8217F1"/>
    <w:multiLevelType w:val="hybridMultilevel"/>
    <w:tmpl w:val="50E4D5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D61F16"/>
    <w:multiLevelType w:val="hybridMultilevel"/>
    <w:tmpl w:val="ABE891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935B28"/>
    <w:multiLevelType w:val="hybridMultilevel"/>
    <w:tmpl w:val="8B945774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B82B71"/>
    <w:multiLevelType w:val="multilevel"/>
    <w:tmpl w:val="98DEE29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3D135591"/>
    <w:multiLevelType w:val="hybridMultilevel"/>
    <w:tmpl w:val="C8DC4F5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32356C3"/>
    <w:multiLevelType w:val="hybridMultilevel"/>
    <w:tmpl w:val="82CA13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051B67"/>
    <w:multiLevelType w:val="hybridMultilevel"/>
    <w:tmpl w:val="07F0BD2C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9019BF"/>
    <w:multiLevelType w:val="hybridMultilevel"/>
    <w:tmpl w:val="D17C0016"/>
    <w:lvl w:ilvl="0" w:tplc="8976D646">
      <w:numFmt w:val="bullet"/>
      <w:lvlText w:val=""/>
      <w:lvlJc w:val="left"/>
      <w:pPr>
        <w:tabs>
          <w:tab w:val="num" w:pos="573"/>
        </w:tabs>
        <w:ind w:left="573" w:hanging="153"/>
      </w:pPr>
      <w:rPr>
        <w:rFonts w:ascii="Symbol" w:hAnsi="Symbol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CE19FC"/>
    <w:multiLevelType w:val="hybridMultilevel"/>
    <w:tmpl w:val="02A2633C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413E51"/>
    <w:multiLevelType w:val="hybridMultilevel"/>
    <w:tmpl w:val="AF5CD92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07370BF"/>
    <w:multiLevelType w:val="hybridMultilevel"/>
    <w:tmpl w:val="9A66A3CA"/>
    <w:lvl w:ilvl="0" w:tplc="B9E2C1A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7268D9"/>
    <w:multiLevelType w:val="hybridMultilevel"/>
    <w:tmpl w:val="1CA2C034"/>
    <w:lvl w:ilvl="0" w:tplc="93328CF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8BA0306"/>
    <w:multiLevelType w:val="hybridMultilevel"/>
    <w:tmpl w:val="58F64C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6B6C1E"/>
    <w:multiLevelType w:val="hybridMultilevel"/>
    <w:tmpl w:val="0436C44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FD20CD"/>
    <w:multiLevelType w:val="hybridMultilevel"/>
    <w:tmpl w:val="43D21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8561A2"/>
    <w:multiLevelType w:val="hybridMultilevel"/>
    <w:tmpl w:val="FE1E6506"/>
    <w:lvl w:ilvl="0" w:tplc="FD5C4C30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646BE8"/>
    <w:multiLevelType w:val="hybridMultilevel"/>
    <w:tmpl w:val="F176EC4C"/>
    <w:lvl w:ilvl="0" w:tplc="E2E057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073B07"/>
    <w:multiLevelType w:val="hybridMultilevel"/>
    <w:tmpl w:val="3476E160"/>
    <w:lvl w:ilvl="0" w:tplc="6EF070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2E769BB"/>
    <w:multiLevelType w:val="hybridMultilevel"/>
    <w:tmpl w:val="E214A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AF626A"/>
    <w:multiLevelType w:val="hybridMultilevel"/>
    <w:tmpl w:val="93DABA3A"/>
    <w:lvl w:ilvl="0" w:tplc="0C09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4">
    <w:nsid w:val="750A5D5E"/>
    <w:multiLevelType w:val="multilevel"/>
    <w:tmpl w:val="444A4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D091E1D"/>
    <w:multiLevelType w:val="hybridMultilevel"/>
    <w:tmpl w:val="05F6046A"/>
    <w:lvl w:ilvl="0" w:tplc="6EF070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1720BC"/>
    <w:multiLevelType w:val="hybridMultilevel"/>
    <w:tmpl w:val="F75079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7E271F"/>
    <w:multiLevelType w:val="hybridMultilevel"/>
    <w:tmpl w:val="F4F612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611783"/>
    <w:multiLevelType w:val="hybridMultilevel"/>
    <w:tmpl w:val="771A9B90"/>
    <w:lvl w:ilvl="0" w:tplc="0C09000F">
      <w:start w:val="1"/>
      <w:numFmt w:val="decimal"/>
      <w:lvlText w:val="%1."/>
      <w:lvlJc w:val="left"/>
      <w:pPr>
        <w:ind w:left="228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39">
    <w:nsid w:val="7FB75B2C"/>
    <w:multiLevelType w:val="hybridMultilevel"/>
    <w:tmpl w:val="89760238"/>
    <w:lvl w:ilvl="0" w:tplc="64128C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7"/>
  </w:num>
  <w:num w:numId="3">
    <w:abstractNumId w:val="26"/>
  </w:num>
  <w:num w:numId="4">
    <w:abstractNumId w:val="11"/>
  </w:num>
  <w:num w:numId="5">
    <w:abstractNumId w:val="36"/>
  </w:num>
  <w:num w:numId="6">
    <w:abstractNumId w:val="9"/>
  </w:num>
  <w:num w:numId="7">
    <w:abstractNumId w:val="14"/>
  </w:num>
  <w:num w:numId="8">
    <w:abstractNumId w:val="30"/>
  </w:num>
  <w:num w:numId="9">
    <w:abstractNumId w:val="25"/>
  </w:num>
  <w:num w:numId="10">
    <w:abstractNumId w:val="6"/>
  </w:num>
  <w:num w:numId="11">
    <w:abstractNumId w:val="7"/>
  </w:num>
  <w:num w:numId="12">
    <w:abstractNumId w:val="20"/>
  </w:num>
  <w:num w:numId="13">
    <w:abstractNumId w:val="3"/>
  </w:num>
  <w:num w:numId="14">
    <w:abstractNumId w:val="4"/>
  </w:num>
  <w:num w:numId="15">
    <w:abstractNumId w:val="10"/>
  </w:num>
  <w:num w:numId="16">
    <w:abstractNumId w:val="32"/>
  </w:num>
  <w:num w:numId="17">
    <w:abstractNumId w:val="19"/>
  </w:num>
  <w:num w:numId="18">
    <w:abstractNumId w:val="27"/>
  </w:num>
  <w:num w:numId="19">
    <w:abstractNumId w:val="33"/>
  </w:num>
  <w:num w:numId="20">
    <w:abstractNumId w:val="0"/>
  </w:num>
  <w:num w:numId="21">
    <w:abstractNumId w:val="28"/>
  </w:num>
  <w:num w:numId="22">
    <w:abstractNumId w:val="17"/>
  </w:num>
  <w:num w:numId="23">
    <w:abstractNumId w:val="8"/>
  </w:num>
  <w:num w:numId="24">
    <w:abstractNumId w:val="34"/>
  </w:num>
  <w:num w:numId="25">
    <w:abstractNumId w:val="13"/>
  </w:num>
  <w:num w:numId="26">
    <w:abstractNumId w:val="12"/>
  </w:num>
  <w:num w:numId="27">
    <w:abstractNumId w:val="1"/>
  </w:num>
  <w:num w:numId="28">
    <w:abstractNumId w:val="22"/>
  </w:num>
  <w:num w:numId="29">
    <w:abstractNumId w:val="38"/>
  </w:num>
  <w:num w:numId="30">
    <w:abstractNumId w:val="18"/>
  </w:num>
  <w:num w:numId="31">
    <w:abstractNumId w:val="31"/>
  </w:num>
  <w:num w:numId="32">
    <w:abstractNumId w:val="35"/>
  </w:num>
  <w:num w:numId="33">
    <w:abstractNumId w:val="24"/>
  </w:num>
  <w:num w:numId="34">
    <w:abstractNumId w:val="16"/>
  </w:num>
  <w:num w:numId="35">
    <w:abstractNumId w:val="15"/>
  </w:num>
  <w:num w:numId="36">
    <w:abstractNumId w:val="23"/>
  </w:num>
  <w:num w:numId="37">
    <w:abstractNumId w:val="5"/>
  </w:num>
  <w:num w:numId="38">
    <w:abstractNumId w:val="39"/>
  </w:num>
  <w:num w:numId="39">
    <w:abstractNumId w:val="29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4A"/>
    <w:rsid w:val="00004DD1"/>
    <w:rsid w:val="0001360F"/>
    <w:rsid w:val="00016984"/>
    <w:rsid w:val="00027990"/>
    <w:rsid w:val="00030F84"/>
    <w:rsid w:val="000374C3"/>
    <w:rsid w:val="000865CE"/>
    <w:rsid w:val="0008714F"/>
    <w:rsid w:val="000A3FE5"/>
    <w:rsid w:val="000C06BF"/>
    <w:rsid w:val="000E56FD"/>
    <w:rsid w:val="000E6592"/>
    <w:rsid w:val="00151480"/>
    <w:rsid w:val="00152138"/>
    <w:rsid w:val="00167299"/>
    <w:rsid w:val="00193EEA"/>
    <w:rsid w:val="001A4AEA"/>
    <w:rsid w:val="001A7DBA"/>
    <w:rsid w:val="001C495E"/>
    <w:rsid w:val="001D6A1C"/>
    <w:rsid w:val="001E2906"/>
    <w:rsid w:val="00213565"/>
    <w:rsid w:val="0022594A"/>
    <w:rsid w:val="00227156"/>
    <w:rsid w:val="00231F04"/>
    <w:rsid w:val="002412FF"/>
    <w:rsid w:val="0025026E"/>
    <w:rsid w:val="002514CE"/>
    <w:rsid w:val="00272368"/>
    <w:rsid w:val="002961A3"/>
    <w:rsid w:val="002A1CC9"/>
    <w:rsid w:val="002B5ECF"/>
    <w:rsid w:val="002C2BC2"/>
    <w:rsid w:val="002C34D8"/>
    <w:rsid w:val="002F6768"/>
    <w:rsid w:val="002F67A1"/>
    <w:rsid w:val="00303540"/>
    <w:rsid w:val="0034446E"/>
    <w:rsid w:val="00355850"/>
    <w:rsid w:val="0038695C"/>
    <w:rsid w:val="003A2A8E"/>
    <w:rsid w:val="003A4530"/>
    <w:rsid w:val="003D72C0"/>
    <w:rsid w:val="00404CCC"/>
    <w:rsid w:val="004411A2"/>
    <w:rsid w:val="0045523E"/>
    <w:rsid w:val="00457CD8"/>
    <w:rsid w:val="00470ABC"/>
    <w:rsid w:val="00480493"/>
    <w:rsid w:val="00485A01"/>
    <w:rsid w:val="00490430"/>
    <w:rsid w:val="00493B70"/>
    <w:rsid w:val="004A7EF7"/>
    <w:rsid w:val="004B1BD7"/>
    <w:rsid w:val="004C4B8C"/>
    <w:rsid w:val="004D1A50"/>
    <w:rsid w:val="004D6E04"/>
    <w:rsid w:val="004E4D84"/>
    <w:rsid w:val="004F2B74"/>
    <w:rsid w:val="004F6B85"/>
    <w:rsid w:val="005201FC"/>
    <w:rsid w:val="00523CED"/>
    <w:rsid w:val="00527C74"/>
    <w:rsid w:val="005468AC"/>
    <w:rsid w:val="005536FD"/>
    <w:rsid w:val="005615DB"/>
    <w:rsid w:val="00565076"/>
    <w:rsid w:val="0058709C"/>
    <w:rsid w:val="0059032C"/>
    <w:rsid w:val="00594985"/>
    <w:rsid w:val="005B79B4"/>
    <w:rsid w:val="005C3BAD"/>
    <w:rsid w:val="005E506F"/>
    <w:rsid w:val="005E7F3A"/>
    <w:rsid w:val="006003DE"/>
    <w:rsid w:val="00602392"/>
    <w:rsid w:val="00616454"/>
    <w:rsid w:val="00620E43"/>
    <w:rsid w:val="00624D3A"/>
    <w:rsid w:val="0062614E"/>
    <w:rsid w:val="00626597"/>
    <w:rsid w:val="00630FF9"/>
    <w:rsid w:val="00634B0B"/>
    <w:rsid w:val="00642F21"/>
    <w:rsid w:val="00662CD2"/>
    <w:rsid w:val="006722CA"/>
    <w:rsid w:val="0068162D"/>
    <w:rsid w:val="006819A6"/>
    <w:rsid w:val="00682471"/>
    <w:rsid w:val="006A3970"/>
    <w:rsid w:val="006B35B3"/>
    <w:rsid w:val="006C56CA"/>
    <w:rsid w:val="006D392E"/>
    <w:rsid w:val="006E165F"/>
    <w:rsid w:val="00731AD0"/>
    <w:rsid w:val="0073351E"/>
    <w:rsid w:val="00733B67"/>
    <w:rsid w:val="00741564"/>
    <w:rsid w:val="0075784A"/>
    <w:rsid w:val="00783C4F"/>
    <w:rsid w:val="007A2BB1"/>
    <w:rsid w:val="007A2D01"/>
    <w:rsid w:val="007B7EE3"/>
    <w:rsid w:val="007C57E0"/>
    <w:rsid w:val="007D53B9"/>
    <w:rsid w:val="007D5487"/>
    <w:rsid w:val="007E0D6A"/>
    <w:rsid w:val="007E2183"/>
    <w:rsid w:val="007E40DA"/>
    <w:rsid w:val="007E7010"/>
    <w:rsid w:val="007F6641"/>
    <w:rsid w:val="0080577A"/>
    <w:rsid w:val="00832B64"/>
    <w:rsid w:val="00855741"/>
    <w:rsid w:val="00872BB9"/>
    <w:rsid w:val="008764DE"/>
    <w:rsid w:val="00876F53"/>
    <w:rsid w:val="008850A5"/>
    <w:rsid w:val="00894F93"/>
    <w:rsid w:val="008954E3"/>
    <w:rsid w:val="008C0992"/>
    <w:rsid w:val="008C4F17"/>
    <w:rsid w:val="008D0B41"/>
    <w:rsid w:val="008D69BB"/>
    <w:rsid w:val="00912529"/>
    <w:rsid w:val="00921313"/>
    <w:rsid w:val="00923888"/>
    <w:rsid w:val="00970E86"/>
    <w:rsid w:val="00975FF7"/>
    <w:rsid w:val="009A4ED9"/>
    <w:rsid w:val="009A5DFA"/>
    <w:rsid w:val="009B0A5B"/>
    <w:rsid w:val="009C7AB2"/>
    <w:rsid w:val="009D6EA6"/>
    <w:rsid w:val="009F37FF"/>
    <w:rsid w:val="00A12F0A"/>
    <w:rsid w:val="00A21865"/>
    <w:rsid w:val="00A22084"/>
    <w:rsid w:val="00A23CC4"/>
    <w:rsid w:val="00A23F49"/>
    <w:rsid w:val="00A260A1"/>
    <w:rsid w:val="00A409B6"/>
    <w:rsid w:val="00A42003"/>
    <w:rsid w:val="00A4739D"/>
    <w:rsid w:val="00A53B14"/>
    <w:rsid w:val="00A61B44"/>
    <w:rsid w:val="00A74C8C"/>
    <w:rsid w:val="00AA396E"/>
    <w:rsid w:val="00AB4176"/>
    <w:rsid w:val="00AC5E6F"/>
    <w:rsid w:val="00AF30C7"/>
    <w:rsid w:val="00B20E86"/>
    <w:rsid w:val="00B21C87"/>
    <w:rsid w:val="00B22750"/>
    <w:rsid w:val="00B22FE9"/>
    <w:rsid w:val="00B2681F"/>
    <w:rsid w:val="00B31B39"/>
    <w:rsid w:val="00B33B0F"/>
    <w:rsid w:val="00B46045"/>
    <w:rsid w:val="00B8593F"/>
    <w:rsid w:val="00BA05F4"/>
    <w:rsid w:val="00BA4157"/>
    <w:rsid w:val="00BD0379"/>
    <w:rsid w:val="00BD4228"/>
    <w:rsid w:val="00BE3136"/>
    <w:rsid w:val="00C13E83"/>
    <w:rsid w:val="00C14690"/>
    <w:rsid w:val="00C26F91"/>
    <w:rsid w:val="00C33050"/>
    <w:rsid w:val="00C36D2D"/>
    <w:rsid w:val="00C42CAF"/>
    <w:rsid w:val="00C54BA7"/>
    <w:rsid w:val="00C612FA"/>
    <w:rsid w:val="00C6638E"/>
    <w:rsid w:val="00C76E39"/>
    <w:rsid w:val="00CE6CD9"/>
    <w:rsid w:val="00CF7C41"/>
    <w:rsid w:val="00D11CDD"/>
    <w:rsid w:val="00D170EA"/>
    <w:rsid w:val="00D33131"/>
    <w:rsid w:val="00D335CE"/>
    <w:rsid w:val="00D4345A"/>
    <w:rsid w:val="00D625DB"/>
    <w:rsid w:val="00D6652B"/>
    <w:rsid w:val="00D7449C"/>
    <w:rsid w:val="00D746B1"/>
    <w:rsid w:val="00D746D4"/>
    <w:rsid w:val="00D85E52"/>
    <w:rsid w:val="00D8627E"/>
    <w:rsid w:val="00D92A86"/>
    <w:rsid w:val="00DA1553"/>
    <w:rsid w:val="00DA60EF"/>
    <w:rsid w:val="00DA72CF"/>
    <w:rsid w:val="00DC602C"/>
    <w:rsid w:val="00DD1EE9"/>
    <w:rsid w:val="00DD3F70"/>
    <w:rsid w:val="00DD7103"/>
    <w:rsid w:val="00DE7C41"/>
    <w:rsid w:val="00DF371C"/>
    <w:rsid w:val="00E01063"/>
    <w:rsid w:val="00E41E58"/>
    <w:rsid w:val="00E73BD3"/>
    <w:rsid w:val="00E874ED"/>
    <w:rsid w:val="00EA2E90"/>
    <w:rsid w:val="00ED6D38"/>
    <w:rsid w:val="00EE641C"/>
    <w:rsid w:val="00F251AD"/>
    <w:rsid w:val="00F26A8F"/>
    <w:rsid w:val="00F27778"/>
    <w:rsid w:val="00F27BAF"/>
    <w:rsid w:val="00F373D3"/>
    <w:rsid w:val="00F428DF"/>
    <w:rsid w:val="00F445E9"/>
    <w:rsid w:val="00F47E72"/>
    <w:rsid w:val="00F54E92"/>
    <w:rsid w:val="00F65755"/>
    <w:rsid w:val="00F8070A"/>
    <w:rsid w:val="00F94591"/>
    <w:rsid w:val="00FB20DF"/>
    <w:rsid w:val="00FC09CF"/>
    <w:rsid w:val="00FC1D7A"/>
    <w:rsid w:val="00FC1D98"/>
    <w:rsid w:val="00FE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2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 w:cs="Arial"/>
      <w:b/>
      <w:bCs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E641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625D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252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1AD0"/>
    <w:rPr>
      <w:rFonts w:ascii="Century Gothic" w:eastAsia="Arial Unicode MS" w:hAnsi="Century Gothic" w:cs="Arial"/>
      <w:b/>
      <w:bCs/>
      <w:sz w:val="20"/>
      <w:szCs w:val="20"/>
    </w:rPr>
  </w:style>
  <w:style w:type="character" w:customStyle="1" w:styleId="Heading2Char">
    <w:name w:val="Heading 2 Char"/>
    <w:link w:val="Heading2"/>
    <w:uiPriority w:val="99"/>
    <w:locked/>
    <w:rsid w:val="00EE641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semiHidden/>
    <w:locked/>
    <w:rsid w:val="00D625DB"/>
    <w:rPr>
      <w:rFonts w:ascii="Cambria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9"/>
    <w:semiHidden/>
    <w:locked/>
    <w:rsid w:val="00912529"/>
    <w:rPr>
      <w:rFonts w:ascii="Cambria" w:hAnsi="Cambria" w:cs="Times New Roman"/>
      <w:color w:val="243F60"/>
    </w:rPr>
  </w:style>
  <w:style w:type="paragraph" w:styleId="Title">
    <w:name w:val="Title"/>
    <w:basedOn w:val="Normal"/>
    <w:link w:val="TitleChar"/>
    <w:uiPriority w:val="99"/>
    <w:qFormat/>
    <w:rsid w:val="0068162D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TitleChar">
    <w:name w:val="Title Char"/>
    <w:link w:val="Title"/>
    <w:uiPriority w:val="99"/>
    <w:locked/>
    <w:rsid w:val="0068162D"/>
    <w:rPr>
      <w:rFonts w:ascii="Arial" w:hAnsi="Arial" w:cs="Arial"/>
      <w:b/>
      <w:b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31AD0"/>
    <w:pPr>
      <w:spacing w:after="0" w:line="360" w:lineRule="auto"/>
    </w:pPr>
    <w:rPr>
      <w:rFonts w:ascii="Century Gothic" w:eastAsia="Times New Roman" w:hAnsi="Century Gothic"/>
      <w:szCs w:val="20"/>
    </w:rPr>
  </w:style>
  <w:style w:type="character" w:customStyle="1" w:styleId="BodyText2Char">
    <w:name w:val="Body Text 2 Char"/>
    <w:link w:val="BodyText2"/>
    <w:uiPriority w:val="99"/>
    <w:locked/>
    <w:rsid w:val="00731AD0"/>
    <w:rPr>
      <w:rFonts w:ascii="Century Gothic" w:hAnsi="Century Gothic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B33B0F"/>
    <w:rPr>
      <w:rFonts w:ascii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uiPriority w:val="99"/>
    <w:semiHidden/>
    <w:rsid w:val="00B33B0F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D86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862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EA2E90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2">
    <w:name w:val="Light Shading Accent 2"/>
    <w:basedOn w:val="TableNormal"/>
    <w:uiPriority w:val="99"/>
    <w:rsid w:val="00EA2E90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NormalWeb">
    <w:name w:val="Normal (Web)"/>
    <w:basedOn w:val="Normal"/>
    <w:uiPriority w:val="99"/>
    <w:semiHidden/>
    <w:rsid w:val="009125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customStyle="1" w:styleId="apple-converted-space">
    <w:name w:val="apple-converted-space"/>
    <w:uiPriority w:val="99"/>
    <w:rsid w:val="00912529"/>
    <w:rPr>
      <w:rFonts w:cs="Times New Roman"/>
    </w:rPr>
  </w:style>
  <w:style w:type="character" w:styleId="Hyperlink">
    <w:name w:val="Hyperlink"/>
    <w:uiPriority w:val="99"/>
    <w:semiHidden/>
    <w:rsid w:val="00912529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rsid w:val="00B2681F"/>
    <w:rPr>
      <w:rFonts w:cs="Times New Roman"/>
      <w:color w:val="800080"/>
      <w:u w:val="single"/>
    </w:rPr>
  </w:style>
  <w:style w:type="character" w:styleId="Strong">
    <w:name w:val="Strong"/>
    <w:uiPriority w:val="99"/>
    <w:qFormat/>
    <w:rsid w:val="00D625DB"/>
    <w:rPr>
      <w:rFonts w:cs="Times New Roman"/>
      <w:b/>
      <w:bCs/>
    </w:rPr>
  </w:style>
  <w:style w:type="character" w:styleId="CommentReference">
    <w:name w:val="annotation reference"/>
    <w:uiPriority w:val="99"/>
    <w:semiHidden/>
    <w:rsid w:val="002961A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61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961A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961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961A3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96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961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21356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921313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21356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921313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2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AD0"/>
    <w:pPr>
      <w:keepNext/>
      <w:spacing w:after="0" w:line="240" w:lineRule="auto"/>
      <w:outlineLvl w:val="0"/>
    </w:pPr>
    <w:rPr>
      <w:rFonts w:ascii="Century Gothic" w:eastAsia="Arial Unicode MS" w:hAnsi="Century Gothic" w:cs="Arial"/>
      <w:b/>
      <w:bCs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E641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625D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252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1AD0"/>
    <w:rPr>
      <w:rFonts w:ascii="Century Gothic" w:eastAsia="Arial Unicode MS" w:hAnsi="Century Gothic" w:cs="Arial"/>
      <w:b/>
      <w:bCs/>
      <w:sz w:val="20"/>
      <w:szCs w:val="20"/>
    </w:rPr>
  </w:style>
  <w:style w:type="character" w:customStyle="1" w:styleId="Heading2Char">
    <w:name w:val="Heading 2 Char"/>
    <w:link w:val="Heading2"/>
    <w:uiPriority w:val="99"/>
    <w:locked/>
    <w:rsid w:val="00EE641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semiHidden/>
    <w:locked/>
    <w:rsid w:val="00D625DB"/>
    <w:rPr>
      <w:rFonts w:ascii="Cambria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9"/>
    <w:semiHidden/>
    <w:locked/>
    <w:rsid w:val="00912529"/>
    <w:rPr>
      <w:rFonts w:ascii="Cambria" w:hAnsi="Cambria" w:cs="Times New Roman"/>
      <w:color w:val="243F60"/>
    </w:rPr>
  </w:style>
  <w:style w:type="paragraph" w:styleId="Title">
    <w:name w:val="Title"/>
    <w:basedOn w:val="Normal"/>
    <w:link w:val="TitleChar"/>
    <w:uiPriority w:val="99"/>
    <w:qFormat/>
    <w:rsid w:val="0068162D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TitleChar">
    <w:name w:val="Title Char"/>
    <w:link w:val="Title"/>
    <w:uiPriority w:val="99"/>
    <w:locked/>
    <w:rsid w:val="0068162D"/>
    <w:rPr>
      <w:rFonts w:ascii="Arial" w:hAnsi="Arial" w:cs="Arial"/>
      <w:b/>
      <w:b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31AD0"/>
    <w:pPr>
      <w:spacing w:after="0" w:line="360" w:lineRule="auto"/>
    </w:pPr>
    <w:rPr>
      <w:rFonts w:ascii="Century Gothic" w:eastAsia="Times New Roman" w:hAnsi="Century Gothic"/>
      <w:szCs w:val="20"/>
    </w:rPr>
  </w:style>
  <w:style w:type="character" w:customStyle="1" w:styleId="BodyText2Char">
    <w:name w:val="Body Text 2 Char"/>
    <w:link w:val="BodyText2"/>
    <w:uiPriority w:val="99"/>
    <w:locked/>
    <w:rsid w:val="00731AD0"/>
    <w:rPr>
      <w:rFonts w:ascii="Century Gothic" w:hAnsi="Century Gothic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6265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B33B0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B33B0F"/>
    <w:rPr>
      <w:rFonts w:ascii="Times New Roman" w:hAnsi="Times New Roman" w:cs="Times New Roman"/>
      <w:kern w:val="28"/>
      <w:sz w:val="20"/>
      <w:szCs w:val="20"/>
    </w:rPr>
  </w:style>
  <w:style w:type="character" w:styleId="FootnoteReference">
    <w:name w:val="footnote reference"/>
    <w:uiPriority w:val="99"/>
    <w:semiHidden/>
    <w:rsid w:val="00B33B0F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D86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D862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99"/>
    <w:rsid w:val="00EA2E90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2">
    <w:name w:val="Light Shading Accent 2"/>
    <w:basedOn w:val="TableNormal"/>
    <w:uiPriority w:val="99"/>
    <w:rsid w:val="00EA2E90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NormalWeb">
    <w:name w:val="Normal (Web)"/>
    <w:basedOn w:val="Normal"/>
    <w:uiPriority w:val="99"/>
    <w:semiHidden/>
    <w:rsid w:val="009125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customStyle="1" w:styleId="apple-converted-space">
    <w:name w:val="apple-converted-space"/>
    <w:uiPriority w:val="99"/>
    <w:rsid w:val="00912529"/>
    <w:rPr>
      <w:rFonts w:cs="Times New Roman"/>
    </w:rPr>
  </w:style>
  <w:style w:type="character" w:styleId="Hyperlink">
    <w:name w:val="Hyperlink"/>
    <w:uiPriority w:val="99"/>
    <w:semiHidden/>
    <w:rsid w:val="00912529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rsid w:val="00B2681F"/>
    <w:rPr>
      <w:rFonts w:cs="Times New Roman"/>
      <w:color w:val="800080"/>
      <w:u w:val="single"/>
    </w:rPr>
  </w:style>
  <w:style w:type="character" w:styleId="Strong">
    <w:name w:val="Strong"/>
    <w:uiPriority w:val="99"/>
    <w:qFormat/>
    <w:rsid w:val="00D625DB"/>
    <w:rPr>
      <w:rFonts w:cs="Times New Roman"/>
      <w:b/>
      <w:bCs/>
    </w:rPr>
  </w:style>
  <w:style w:type="character" w:styleId="CommentReference">
    <w:name w:val="annotation reference"/>
    <w:uiPriority w:val="99"/>
    <w:semiHidden/>
    <w:rsid w:val="002961A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61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961A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961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961A3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96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961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21356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921313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21356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921313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66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7981">
          <w:marLeft w:val="420"/>
          <w:marRight w:val="42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</vt:lpstr>
    </vt:vector>
  </TitlesOfParts>
  <Company>HP</Company>
  <LinksUpToDate>false</LinksUpToDate>
  <CharactersWithSpaces>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Middocs 7942472v1 MZIE</dc:creator>
  <cp:lastModifiedBy>Claire East</cp:lastModifiedBy>
  <cp:revision>5</cp:revision>
  <dcterms:created xsi:type="dcterms:W3CDTF">2014-12-03T04:58:00Z</dcterms:created>
  <dcterms:modified xsi:type="dcterms:W3CDTF">2015-02-26T04:39:00Z</dcterms:modified>
</cp:coreProperties>
</file>