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B0F" w:rsidRDefault="007A1B0F" w:rsidP="00397099">
      <w:pPr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25C2B1CF" wp14:editId="392C25BF">
            <wp:simplePos x="0" y="0"/>
            <wp:positionH relativeFrom="column">
              <wp:posOffset>4799330</wp:posOffset>
            </wp:positionH>
            <wp:positionV relativeFrom="paragraph">
              <wp:posOffset>-600075</wp:posOffset>
            </wp:positionV>
            <wp:extent cx="1129665" cy="806450"/>
            <wp:effectExtent l="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665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0B43EDA6" wp14:editId="4800A117">
            <wp:simplePos x="0" y="0"/>
            <wp:positionH relativeFrom="column">
              <wp:posOffset>-57150</wp:posOffset>
            </wp:positionH>
            <wp:positionV relativeFrom="paragraph">
              <wp:posOffset>-543560</wp:posOffset>
            </wp:positionV>
            <wp:extent cx="2161540" cy="704850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47BB" w:rsidRDefault="00F647BB" w:rsidP="00397099">
      <w:pPr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</w:p>
    <w:p w:rsidR="00397099" w:rsidRDefault="00397099" w:rsidP="00397099">
      <w:pPr>
        <w:rPr>
          <w:rFonts w:asciiTheme="minorHAnsi" w:hAnsiTheme="minorHAnsi" w:cstheme="minorHAnsi"/>
          <w:bCs/>
          <w:sz w:val="24"/>
          <w:szCs w:val="24"/>
        </w:rPr>
      </w:pPr>
      <w:bookmarkStart w:id="0" w:name="_GoBack"/>
      <w:bookmarkEnd w:id="0"/>
      <w:r w:rsidRPr="00397099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 xml:space="preserve">Policy and Procedure - </w:t>
      </w:r>
      <w:r w:rsidR="00EF4F5F" w:rsidRPr="00397099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>Critical Incidents</w:t>
      </w:r>
      <w:r w:rsidR="00EF4F5F" w:rsidRPr="00397099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br/>
      </w:r>
    </w:p>
    <w:p w:rsidR="00EF4F5F" w:rsidRPr="00397099" w:rsidRDefault="00EF4F5F" w:rsidP="00422551">
      <w:p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  <w:b/>
          <w:bCs/>
          <w:color w:val="808080" w:themeColor="background1" w:themeShade="80"/>
          <w:sz w:val="24"/>
          <w:szCs w:val="24"/>
        </w:rPr>
        <w:t xml:space="preserve">GenYZ Mentoring </w:t>
      </w:r>
    </w:p>
    <w:p w:rsidR="00EF4F5F" w:rsidRPr="00397099" w:rsidRDefault="00EF4F5F" w:rsidP="00EF4F5F">
      <w:pPr>
        <w:spacing w:before="240" w:after="120" w:line="240" w:lineRule="auto"/>
        <w:rPr>
          <w:rFonts w:asciiTheme="minorHAnsi" w:hAnsiTheme="minorHAnsi" w:cstheme="minorHAnsi"/>
          <w:b/>
        </w:rPr>
      </w:pPr>
      <w:r w:rsidRPr="00397099">
        <w:rPr>
          <w:rFonts w:asciiTheme="minorHAnsi" w:hAnsiTheme="minorHAnsi" w:cstheme="minorHAnsi"/>
          <w:b/>
        </w:rPr>
        <w:t>Purpose</w:t>
      </w:r>
    </w:p>
    <w:p w:rsidR="00EF4F5F" w:rsidRPr="00397099" w:rsidRDefault="00EF4F5F" w:rsidP="00EF4F5F">
      <w:pPr>
        <w:pStyle w:val="Heading2"/>
        <w:spacing w:before="0" w:after="200" w:line="288" w:lineRule="auto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397099">
        <w:rPr>
          <w:rFonts w:asciiTheme="minorHAnsi" w:hAnsiTheme="minorHAnsi" w:cstheme="minorHAnsi"/>
          <w:b w:val="0"/>
          <w:color w:val="auto"/>
          <w:sz w:val="22"/>
          <w:szCs w:val="22"/>
        </w:rPr>
        <w:t>Crises and critical incidents are uncommon but we recognise that appropriate responses are necessary when such events occur.</w:t>
      </w:r>
    </w:p>
    <w:p w:rsidR="00EF4F5F" w:rsidRPr="00397099" w:rsidRDefault="00EF4F5F" w:rsidP="00EF4F5F">
      <w:pPr>
        <w:pStyle w:val="Heading2"/>
        <w:spacing w:before="0" w:after="200" w:line="288" w:lineRule="auto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397099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The intention of this policy is to facilitate the management of a crisis or critical incident, to minimise the risks to people and property, to protect the reputation of GenYZ Mentoring and to set recovery procedures in motion. </w:t>
      </w:r>
    </w:p>
    <w:p w:rsidR="00EF4F5F" w:rsidRPr="00397099" w:rsidRDefault="00EF4F5F" w:rsidP="00EF4F5F">
      <w:pPr>
        <w:spacing w:before="240" w:after="120" w:line="240" w:lineRule="auto"/>
        <w:rPr>
          <w:rFonts w:asciiTheme="minorHAnsi" w:hAnsiTheme="minorHAnsi" w:cstheme="minorHAnsi"/>
          <w:b/>
        </w:rPr>
      </w:pPr>
      <w:r w:rsidRPr="00397099">
        <w:rPr>
          <w:rFonts w:asciiTheme="minorHAnsi" w:hAnsiTheme="minorHAnsi" w:cstheme="minorHAnsi"/>
          <w:b/>
        </w:rPr>
        <w:t>Definition</w:t>
      </w:r>
      <w:r w:rsidR="008913AE" w:rsidRPr="00397099">
        <w:rPr>
          <w:rFonts w:asciiTheme="minorHAnsi" w:hAnsiTheme="minorHAnsi" w:cstheme="minorHAnsi"/>
          <w:b/>
        </w:rPr>
        <w:t xml:space="preserve"> </w:t>
      </w:r>
    </w:p>
    <w:p w:rsidR="00EF4F5F" w:rsidRPr="00397099" w:rsidRDefault="00EF4F5F" w:rsidP="00EF4F5F">
      <w:pPr>
        <w:spacing w:line="240" w:lineRule="auto"/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A critical incident is a traumatic event or threat </w:t>
      </w:r>
      <w:r w:rsidR="001F45D3" w:rsidRPr="00397099">
        <w:rPr>
          <w:rFonts w:asciiTheme="minorHAnsi" w:hAnsiTheme="minorHAnsi" w:cstheme="minorHAnsi"/>
        </w:rPr>
        <w:t>that</w:t>
      </w:r>
      <w:r w:rsidRPr="00397099">
        <w:rPr>
          <w:rFonts w:asciiTheme="minorHAnsi" w:hAnsiTheme="minorHAnsi" w:cstheme="minorHAnsi"/>
        </w:rPr>
        <w:t xml:space="preserve"> causes extreme stress, fear or injury.  </w:t>
      </w:r>
    </w:p>
    <w:p w:rsidR="00EF4F5F" w:rsidRPr="00397099" w:rsidRDefault="00EF4F5F" w:rsidP="00EF4F5F">
      <w:pPr>
        <w:spacing w:after="120" w:line="240" w:lineRule="auto"/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Critical incidents may include, but are not limited to a young person, mentor or staff member experiencing: </w:t>
      </w:r>
    </w:p>
    <w:p w:rsidR="00EF4F5F" w:rsidRPr="00397099" w:rsidRDefault="001F45D3" w:rsidP="00EF4F5F">
      <w:pPr>
        <w:pStyle w:val="ListParagraph"/>
        <w:numPr>
          <w:ilvl w:val="0"/>
          <w:numId w:val="39"/>
        </w:numPr>
        <w:spacing w:after="120"/>
        <w:ind w:left="720"/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serious injury, illness</w:t>
      </w:r>
      <w:r w:rsidR="00EF4F5F" w:rsidRPr="00397099">
        <w:rPr>
          <w:rFonts w:asciiTheme="minorHAnsi" w:hAnsiTheme="minorHAnsi" w:cstheme="minorHAnsi"/>
        </w:rPr>
        <w:t xml:space="preserve"> or death  </w:t>
      </w:r>
    </w:p>
    <w:p w:rsidR="00EF4F5F" w:rsidRPr="00397099" w:rsidRDefault="001F45D3" w:rsidP="00EF4F5F">
      <w:pPr>
        <w:pStyle w:val="ListParagraph"/>
        <w:numPr>
          <w:ilvl w:val="0"/>
          <w:numId w:val="39"/>
        </w:numPr>
        <w:spacing w:after="120"/>
        <w:ind w:left="720"/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suicide or attempted </w:t>
      </w:r>
      <w:r w:rsidR="00EF4F5F" w:rsidRPr="00397099">
        <w:rPr>
          <w:rFonts w:asciiTheme="minorHAnsi" w:hAnsiTheme="minorHAnsi" w:cstheme="minorHAnsi"/>
        </w:rPr>
        <w:t>suicide</w:t>
      </w:r>
    </w:p>
    <w:p w:rsidR="00EF4F5F" w:rsidRPr="00397099" w:rsidRDefault="00EF4F5F" w:rsidP="00EF4F5F">
      <w:pPr>
        <w:pStyle w:val="ListParagraph"/>
        <w:numPr>
          <w:ilvl w:val="0"/>
          <w:numId w:val="39"/>
        </w:numPr>
        <w:spacing w:after="120"/>
        <w:ind w:left="720"/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being lost or injured during program activities </w:t>
      </w:r>
    </w:p>
    <w:p w:rsidR="00EF4F5F" w:rsidRPr="00397099" w:rsidRDefault="00EF4F5F" w:rsidP="00EF4F5F">
      <w:pPr>
        <w:pStyle w:val="ListParagraph"/>
        <w:numPr>
          <w:ilvl w:val="0"/>
          <w:numId w:val="39"/>
        </w:numPr>
        <w:spacing w:after="120"/>
        <w:ind w:left="720"/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severe verbal or psychological aggression </w:t>
      </w:r>
    </w:p>
    <w:p w:rsidR="00EF4F5F" w:rsidRPr="00397099" w:rsidRDefault="00EF4F5F" w:rsidP="00EF4F5F">
      <w:pPr>
        <w:pStyle w:val="ListParagraph"/>
        <w:numPr>
          <w:ilvl w:val="0"/>
          <w:numId w:val="39"/>
        </w:numPr>
        <w:spacing w:after="120"/>
        <w:ind w:left="720"/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physical assault </w:t>
      </w:r>
    </w:p>
    <w:p w:rsidR="00EF4F5F" w:rsidRPr="00397099" w:rsidRDefault="00EF4F5F" w:rsidP="00EF4F5F">
      <w:pPr>
        <w:pStyle w:val="ListParagraph"/>
        <w:numPr>
          <w:ilvl w:val="0"/>
          <w:numId w:val="39"/>
        </w:numPr>
        <w:spacing w:after="120"/>
        <w:ind w:left="720"/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a serious accident or incidence of violence </w:t>
      </w:r>
    </w:p>
    <w:p w:rsidR="00EF4F5F" w:rsidRPr="00397099" w:rsidRDefault="00EF4F5F" w:rsidP="00EF4F5F">
      <w:pPr>
        <w:pStyle w:val="ListParagraph"/>
        <w:numPr>
          <w:ilvl w:val="0"/>
          <w:numId w:val="39"/>
        </w:numPr>
        <w:spacing w:after="120"/>
        <w:ind w:left="720"/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natural disaster, e.g. earthquake, flood, fire, windstorm or hailstorm</w:t>
      </w:r>
    </w:p>
    <w:p w:rsidR="00EF4F5F" w:rsidRPr="00397099" w:rsidRDefault="00EF4F5F" w:rsidP="00EF4F5F">
      <w:pPr>
        <w:pStyle w:val="ListParagraph"/>
        <w:numPr>
          <w:ilvl w:val="0"/>
          <w:numId w:val="39"/>
        </w:numPr>
        <w:spacing w:after="120"/>
        <w:ind w:left="720"/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extreme temperatures</w:t>
      </w:r>
    </w:p>
    <w:p w:rsidR="00EF4F5F" w:rsidRPr="00397099" w:rsidRDefault="00EF4F5F" w:rsidP="00EF4F5F">
      <w:pPr>
        <w:pStyle w:val="ListParagraph"/>
        <w:numPr>
          <w:ilvl w:val="0"/>
          <w:numId w:val="39"/>
        </w:numPr>
        <w:spacing w:after="120"/>
        <w:ind w:left="720"/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fire, bomb-threat, explosion, gas or chemical hazard </w:t>
      </w:r>
    </w:p>
    <w:p w:rsidR="00EF4F5F" w:rsidRPr="00397099" w:rsidRDefault="00EF4F5F" w:rsidP="00EF4F5F">
      <w:pPr>
        <w:pStyle w:val="ListParagraph"/>
        <w:numPr>
          <w:ilvl w:val="0"/>
          <w:numId w:val="39"/>
        </w:numPr>
        <w:ind w:left="720"/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serious behavioural issues, e.g. sexual assault, drug use or alcohol abuse.</w:t>
      </w:r>
    </w:p>
    <w:p w:rsidR="00EF4F5F" w:rsidRPr="00397099" w:rsidRDefault="00EF4F5F" w:rsidP="00EF4F5F">
      <w:pPr>
        <w:spacing w:before="240" w:after="120" w:line="240" w:lineRule="auto"/>
        <w:rPr>
          <w:rFonts w:asciiTheme="minorHAnsi" w:hAnsiTheme="minorHAnsi" w:cstheme="minorHAnsi"/>
          <w:b/>
        </w:rPr>
      </w:pPr>
      <w:r w:rsidRPr="00397099">
        <w:rPr>
          <w:rFonts w:asciiTheme="minorHAnsi" w:hAnsiTheme="minorHAnsi" w:cstheme="minorHAnsi"/>
          <w:b/>
        </w:rPr>
        <w:t>Policy</w:t>
      </w:r>
    </w:p>
    <w:p w:rsidR="00EF4F5F" w:rsidRPr="00397099" w:rsidRDefault="00EF4F5F" w:rsidP="001F45D3">
      <w:pPr>
        <w:pStyle w:val="Heading2"/>
        <w:spacing w:before="0" w:after="20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397099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The management of the physical aspects of any critical incident should be handled according to plans drawn up under GenYZ’s Occupational Health and Safety procedures.  The </w:t>
      </w:r>
      <w:r w:rsidRPr="00397099">
        <w:rPr>
          <w:rFonts w:asciiTheme="minorHAnsi" w:hAnsiTheme="minorHAnsi" w:cstheme="minorHAnsi"/>
          <w:b w:val="0"/>
          <w:color w:val="auto"/>
          <w:sz w:val="22"/>
          <w:szCs w:val="22"/>
          <w:lang w:val="en-AU"/>
        </w:rPr>
        <w:t>C</w:t>
      </w:r>
      <w:r w:rsidRPr="00397099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ritical </w:t>
      </w:r>
      <w:r w:rsidRPr="00397099">
        <w:rPr>
          <w:rFonts w:asciiTheme="minorHAnsi" w:hAnsiTheme="minorHAnsi" w:cstheme="minorHAnsi"/>
          <w:b w:val="0"/>
          <w:color w:val="auto"/>
          <w:sz w:val="22"/>
          <w:szCs w:val="22"/>
          <w:lang w:val="en-AU"/>
        </w:rPr>
        <w:t>I</w:t>
      </w:r>
      <w:r w:rsidRPr="00397099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ncident </w:t>
      </w:r>
      <w:r w:rsidRPr="00397099">
        <w:rPr>
          <w:rFonts w:asciiTheme="minorHAnsi" w:hAnsiTheme="minorHAnsi" w:cstheme="minorHAnsi"/>
          <w:b w:val="0"/>
          <w:color w:val="auto"/>
          <w:sz w:val="22"/>
          <w:szCs w:val="22"/>
          <w:lang w:val="en-AU"/>
        </w:rPr>
        <w:t>R</w:t>
      </w:r>
      <w:r w:rsidRPr="00397099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esponse </w:t>
      </w:r>
      <w:r w:rsidRPr="00397099">
        <w:rPr>
          <w:rFonts w:asciiTheme="minorHAnsi" w:hAnsiTheme="minorHAnsi" w:cstheme="minorHAnsi"/>
          <w:b w:val="0"/>
          <w:color w:val="auto"/>
          <w:sz w:val="22"/>
          <w:szCs w:val="22"/>
          <w:lang w:val="en-AU"/>
        </w:rPr>
        <w:t>T</w:t>
      </w:r>
      <w:r w:rsidRPr="00397099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eam (see below) will address managerial, media and budgeting issues. </w:t>
      </w:r>
    </w:p>
    <w:p w:rsidR="00EF4F5F" w:rsidRPr="00397099" w:rsidRDefault="00EF4F5F" w:rsidP="00EF4F5F">
      <w:pPr>
        <w:spacing w:before="240" w:after="120" w:line="240" w:lineRule="auto"/>
        <w:rPr>
          <w:rFonts w:asciiTheme="minorHAnsi" w:hAnsiTheme="minorHAnsi" w:cstheme="minorHAnsi"/>
          <w:b/>
        </w:rPr>
      </w:pPr>
      <w:r w:rsidRPr="00397099">
        <w:rPr>
          <w:rFonts w:asciiTheme="minorHAnsi" w:hAnsiTheme="minorHAnsi" w:cstheme="minorHAnsi"/>
          <w:b/>
        </w:rPr>
        <w:t>Responsibilities</w:t>
      </w:r>
    </w:p>
    <w:p w:rsidR="00EF4F5F" w:rsidRPr="00397099" w:rsidRDefault="00EF4F5F" w:rsidP="00EF4F5F">
      <w:p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GenYZ’s management will establish and oversee a Critical Incident Response Team consisting of the Chairperson, the Program Coordinator and any program staff assigned to Occupational Health and Safety.  </w:t>
      </w:r>
    </w:p>
    <w:p w:rsidR="00EF4F5F" w:rsidRPr="00397099" w:rsidRDefault="00EF4F5F" w:rsidP="001F45D3">
      <w:pPr>
        <w:tabs>
          <w:tab w:val="left" w:pos="426"/>
        </w:tabs>
        <w:spacing w:after="120"/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br w:type="page"/>
      </w:r>
      <w:r w:rsidRPr="00397099">
        <w:rPr>
          <w:rFonts w:asciiTheme="minorHAnsi" w:hAnsiTheme="minorHAnsi" w:cstheme="minorHAnsi"/>
        </w:rPr>
        <w:lastRenderedPageBreak/>
        <w:t xml:space="preserve">The responsibilities of the team include: </w:t>
      </w:r>
    </w:p>
    <w:p w:rsidR="00EF4F5F" w:rsidRPr="00397099" w:rsidRDefault="00EF4F5F" w:rsidP="00EF4F5F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risk assessment of hazards and situations </w:t>
      </w:r>
      <w:r w:rsidR="001F45D3" w:rsidRPr="00397099">
        <w:rPr>
          <w:rFonts w:asciiTheme="minorHAnsi" w:hAnsiTheme="minorHAnsi" w:cstheme="minorHAnsi"/>
        </w:rPr>
        <w:t>that</w:t>
      </w:r>
      <w:r w:rsidRPr="00397099">
        <w:rPr>
          <w:rFonts w:asciiTheme="minorHAnsi" w:hAnsiTheme="minorHAnsi" w:cstheme="minorHAnsi"/>
        </w:rPr>
        <w:t xml:space="preserve"> may require emergency action </w:t>
      </w:r>
    </w:p>
    <w:p w:rsidR="00EF4F5F" w:rsidRPr="00397099" w:rsidRDefault="00EF4F5F" w:rsidP="00EF4F5F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analysis of requirements to address these hazards </w:t>
      </w:r>
    </w:p>
    <w:p w:rsidR="00EF4F5F" w:rsidRPr="00397099" w:rsidRDefault="00EF4F5F" w:rsidP="00EF4F5F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establishment of liaison with all relevant emergency services, e.g. police, fire brigade, ambulance, community emergency services, hospital, poisons information centre or community health services </w:t>
      </w:r>
    </w:p>
    <w:p w:rsidR="00EF4F5F" w:rsidRPr="00397099" w:rsidRDefault="00EF4F5F" w:rsidP="00EF4F5F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24-hour access to contact details for all young people, mentors and their next of kin </w:t>
      </w:r>
    </w:p>
    <w:p w:rsidR="00EF4F5F" w:rsidRPr="00397099" w:rsidRDefault="00EF4F5F" w:rsidP="00EF4F5F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24-hour access to contact details for all relevant staff members needed in the event of a critical incident </w:t>
      </w:r>
    </w:p>
    <w:p w:rsidR="00EF4F5F" w:rsidRPr="00397099" w:rsidRDefault="00EF4F5F" w:rsidP="00EF4F5F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ensuring mentors have access to appropriate after-hours phone numbers</w:t>
      </w:r>
    </w:p>
    <w:p w:rsidR="00EF4F5F" w:rsidRPr="00397099" w:rsidRDefault="00EF4F5F" w:rsidP="00EF4F5F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liaising with appropriate emergency services or regulators (e.g. WorkSafe Victoria) – or delegating the responsibility to a suitable person</w:t>
      </w:r>
    </w:p>
    <w:p w:rsidR="00EF4F5F" w:rsidRPr="00397099" w:rsidRDefault="00EF4F5F" w:rsidP="00EF4F5F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development of a critical incident plan for each critical incident identified </w:t>
      </w:r>
    </w:p>
    <w:p w:rsidR="00EF4F5F" w:rsidRPr="00397099" w:rsidRDefault="00EF4F5F" w:rsidP="00EF4F5F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assisting with implementation of critical incident plans </w:t>
      </w:r>
    </w:p>
    <w:p w:rsidR="00EF4F5F" w:rsidRPr="00397099" w:rsidRDefault="00EF4F5F" w:rsidP="00EF4F5F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dissemination of planned procedures </w:t>
      </w:r>
    </w:p>
    <w:p w:rsidR="00EF4F5F" w:rsidRPr="00397099" w:rsidRDefault="00EF4F5F" w:rsidP="00EF4F5F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coordination of appropriate staff development </w:t>
      </w:r>
    </w:p>
    <w:p w:rsidR="00EF4F5F" w:rsidRPr="00397099" w:rsidRDefault="00EF4F5F" w:rsidP="00EF4F5F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regular review of critical incident plans. </w:t>
      </w:r>
    </w:p>
    <w:p w:rsidR="00EF4F5F" w:rsidRPr="00397099" w:rsidRDefault="00EF4F5F" w:rsidP="00EF4F5F">
      <w:pPr>
        <w:spacing w:before="240" w:after="120" w:line="240" w:lineRule="auto"/>
        <w:rPr>
          <w:rFonts w:asciiTheme="minorHAnsi" w:hAnsiTheme="minorHAnsi" w:cstheme="minorHAnsi"/>
          <w:b/>
        </w:rPr>
      </w:pPr>
      <w:r w:rsidRPr="00397099">
        <w:rPr>
          <w:rFonts w:asciiTheme="minorHAnsi" w:hAnsiTheme="minorHAnsi" w:cstheme="minorHAnsi"/>
          <w:b/>
        </w:rPr>
        <w:t>Procedure</w:t>
      </w:r>
    </w:p>
    <w:p w:rsidR="00EF4F5F" w:rsidRPr="00397099" w:rsidRDefault="00EF4F5F" w:rsidP="00EF4F5F">
      <w:p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GenYZ critical incident procedures assign responsibilities </w:t>
      </w:r>
      <w:r w:rsidR="001F45D3" w:rsidRPr="00397099">
        <w:rPr>
          <w:rFonts w:asciiTheme="minorHAnsi" w:hAnsiTheme="minorHAnsi" w:cstheme="minorHAnsi"/>
        </w:rPr>
        <w:t>to</w:t>
      </w:r>
      <w:r w:rsidRPr="00397099">
        <w:rPr>
          <w:rFonts w:asciiTheme="minorHAnsi" w:hAnsiTheme="minorHAnsi" w:cstheme="minorHAnsi"/>
        </w:rPr>
        <w:t xml:space="preserve"> relevant staff, and cover all the actions to be taken and timelines for doing so. </w:t>
      </w:r>
    </w:p>
    <w:p w:rsidR="00EF4F5F" w:rsidRPr="00397099" w:rsidRDefault="00EF4F5F" w:rsidP="00EF4F5F">
      <w:pPr>
        <w:spacing w:before="120" w:after="120"/>
        <w:rPr>
          <w:rFonts w:asciiTheme="minorHAnsi" w:hAnsiTheme="minorHAnsi" w:cstheme="minorHAnsi"/>
          <w:b/>
        </w:rPr>
      </w:pPr>
      <w:r w:rsidRPr="00397099">
        <w:rPr>
          <w:rFonts w:asciiTheme="minorHAnsi" w:hAnsiTheme="minorHAnsi" w:cstheme="minorHAnsi"/>
          <w:b/>
        </w:rPr>
        <w:t>Immediate response (within 24 hours)</w:t>
      </w:r>
    </w:p>
    <w:p w:rsidR="00EF4F5F" w:rsidRPr="00397099" w:rsidRDefault="00EF4F5F" w:rsidP="00EF4F5F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Identify the nature of the critical incident</w:t>
      </w:r>
    </w:p>
    <w:p w:rsidR="00EF4F5F" w:rsidRPr="00397099" w:rsidRDefault="00EF4F5F" w:rsidP="00EF4F5F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Contact emergency services (if applicable)</w:t>
      </w:r>
    </w:p>
    <w:p w:rsidR="00EF4F5F" w:rsidRPr="00397099" w:rsidRDefault="00EF4F5F" w:rsidP="00EF4F5F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Ensure safety and welfare of other young people, mentors and staff</w:t>
      </w:r>
    </w:p>
    <w:p w:rsidR="00EF4F5F" w:rsidRPr="00397099" w:rsidRDefault="00EF4F5F" w:rsidP="00EF4F5F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Young people and mentors are to notify program staff as soon as practicable</w:t>
      </w:r>
    </w:p>
    <w:p w:rsidR="00EF4F5F" w:rsidRPr="00397099" w:rsidRDefault="00EF4F5F" w:rsidP="00EF4F5F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Program staff are to notify a member of the Critical Incident Response Team as soon as practicable</w:t>
      </w:r>
    </w:p>
    <w:p w:rsidR="00EF4F5F" w:rsidRPr="00397099" w:rsidRDefault="00EF4F5F" w:rsidP="00EF4F5F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Secure the area (if applicable), ensuring that the area is not disturbed until the Police/WorkSafe have provided authority to do so</w:t>
      </w:r>
    </w:p>
    <w:p w:rsidR="00EF4F5F" w:rsidRPr="00397099" w:rsidRDefault="00EF4F5F" w:rsidP="00EF4F5F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Program staff are to notify the critical incident team leader of the incident and await further instructions</w:t>
      </w:r>
    </w:p>
    <w:p w:rsidR="00EF4F5F" w:rsidRPr="00397099" w:rsidRDefault="00EF4F5F" w:rsidP="001F45D3">
      <w:pPr>
        <w:pStyle w:val="ListParagraph"/>
        <w:ind w:left="0"/>
        <w:rPr>
          <w:rFonts w:asciiTheme="minorHAnsi" w:hAnsiTheme="minorHAnsi" w:cstheme="minorHAnsi"/>
        </w:rPr>
      </w:pPr>
    </w:p>
    <w:p w:rsidR="00EF4F5F" w:rsidRPr="00397099" w:rsidRDefault="00EF4F5F" w:rsidP="00EF4F5F">
      <w:pPr>
        <w:pStyle w:val="ListParagraph"/>
        <w:spacing w:after="120" w:line="360" w:lineRule="auto"/>
        <w:ind w:left="360"/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Those further instructions may include the following actions:</w:t>
      </w:r>
    </w:p>
    <w:p w:rsidR="00EF4F5F" w:rsidRPr="00397099" w:rsidRDefault="00EF4F5F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Implement appropriate critical incident plan </w:t>
      </w:r>
    </w:p>
    <w:p w:rsidR="00EF4F5F" w:rsidRPr="00397099" w:rsidRDefault="00EF4F5F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Liaise with emergency services, regulators (if applicable), hospital and medical services </w:t>
      </w:r>
    </w:p>
    <w:p w:rsidR="00EF4F5F" w:rsidRPr="00397099" w:rsidRDefault="00EF4F5F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Manage media and publicity (refer to the Media Relations Policy) </w:t>
      </w:r>
    </w:p>
    <w:p w:rsidR="00EF4F5F" w:rsidRPr="00397099" w:rsidRDefault="00EF4F5F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Contact and inform parents/guardians or other next of kin </w:t>
      </w:r>
    </w:p>
    <w:p w:rsidR="00EF4F5F" w:rsidRPr="00397099" w:rsidRDefault="00EF4F5F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Identify young people, mentors and staff most closely involved and/or at risk </w:t>
      </w:r>
    </w:p>
    <w:p w:rsidR="00EF4F5F" w:rsidRPr="00397099" w:rsidRDefault="00EF4F5F" w:rsidP="00EF4F5F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Assess the need for support and counselling for those directly and indirectly involved.</w:t>
      </w:r>
    </w:p>
    <w:p w:rsidR="00EF4F5F" w:rsidRPr="00397099" w:rsidRDefault="00EF4F5F" w:rsidP="00EF4F5F">
      <w:pPr>
        <w:spacing w:after="120"/>
        <w:rPr>
          <w:rFonts w:asciiTheme="minorHAnsi" w:hAnsiTheme="minorHAnsi" w:cstheme="minorHAnsi"/>
          <w:b/>
        </w:rPr>
      </w:pPr>
      <w:r w:rsidRPr="00397099">
        <w:rPr>
          <w:rFonts w:asciiTheme="minorHAnsi" w:hAnsiTheme="minorHAnsi" w:cstheme="minorHAnsi"/>
          <w:b/>
        </w:rPr>
        <w:t>Secondary response (48–72 hours)</w:t>
      </w:r>
    </w:p>
    <w:p w:rsidR="00EF4F5F" w:rsidRPr="00397099" w:rsidRDefault="00EF4F5F" w:rsidP="00EF4F5F">
      <w:pPr>
        <w:numPr>
          <w:ins w:id="1" w:author="Middletons" w:date="2012-06-14T18:46:00Z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The following should only be undertaken at the direction of the Critical Incident Response Team:</w:t>
      </w:r>
    </w:p>
    <w:p w:rsidR="00EF4F5F" w:rsidRPr="00397099" w:rsidRDefault="00EF4F5F" w:rsidP="00EF4F5F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lastRenderedPageBreak/>
        <w:t>Assess the need for support and counselling for those directly and indirectly involved (ongoing)</w:t>
      </w:r>
    </w:p>
    <w:p w:rsidR="00EF4F5F" w:rsidRPr="00397099" w:rsidRDefault="00EF4F5F" w:rsidP="00EF4F5F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Provide young people, mentors, staff and other stakeholders with factual information as appropriate </w:t>
      </w:r>
    </w:p>
    <w:p w:rsidR="00EF4F5F" w:rsidRPr="00397099" w:rsidRDefault="00EF4F5F" w:rsidP="00EF4F5F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Arrange debriefing for young people, mentors and staff most closely involved and/or at risk </w:t>
      </w:r>
    </w:p>
    <w:p w:rsidR="00EF4F5F" w:rsidRPr="00397099" w:rsidRDefault="00EF4F5F" w:rsidP="00EF4F5F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Restore the program to regular routine and delivery as soon as practicable </w:t>
      </w:r>
    </w:p>
    <w:p w:rsidR="00EF4F5F" w:rsidRPr="00397099" w:rsidRDefault="00EF4F5F" w:rsidP="00EF4F5F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If instructed to do so by the Critical Incident Response Team, complete a critical incident report and forward to any relevant parties (e.g. DHS Child Protection).</w:t>
      </w:r>
    </w:p>
    <w:p w:rsidR="00EF4F5F" w:rsidRPr="00397099" w:rsidRDefault="00EF4F5F" w:rsidP="00EF4F5F">
      <w:pPr>
        <w:pStyle w:val="BodyText"/>
        <w:rPr>
          <w:rFonts w:asciiTheme="minorHAnsi" w:hAnsiTheme="minorHAnsi" w:cstheme="minorHAnsi"/>
          <w:sz w:val="22"/>
          <w:szCs w:val="22"/>
          <w:lang w:val="en-US"/>
        </w:rPr>
      </w:pPr>
      <w:r w:rsidRPr="00397099">
        <w:rPr>
          <w:rFonts w:asciiTheme="minorHAnsi" w:hAnsiTheme="minorHAnsi" w:cstheme="minorHAnsi"/>
          <w:sz w:val="22"/>
          <w:szCs w:val="22"/>
          <w:lang w:val="en-US"/>
        </w:rPr>
        <w:t xml:space="preserve"> The following reporting guidelines will be observed:</w:t>
      </w:r>
    </w:p>
    <w:p w:rsidR="00EF4F5F" w:rsidRPr="00397099" w:rsidRDefault="00EF4F5F" w:rsidP="00EF4F5F">
      <w:pPr>
        <w:pStyle w:val="ListBullet"/>
        <w:numPr>
          <w:ilvl w:val="0"/>
          <w:numId w:val="38"/>
        </w:numPr>
        <w:spacing w:after="120"/>
        <w:rPr>
          <w:rFonts w:asciiTheme="minorHAnsi" w:hAnsiTheme="minorHAnsi" w:cstheme="minorHAnsi"/>
          <w:lang w:val="en-US"/>
        </w:rPr>
      </w:pPr>
      <w:r w:rsidRPr="00397099">
        <w:rPr>
          <w:rFonts w:asciiTheme="minorHAnsi" w:hAnsiTheme="minorHAnsi" w:cstheme="minorHAnsi"/>
          <w:lang w:val="en-US"/>
        </w:rPr>
        <w:t>The incident report will be written as soon as possible after being instructed to do so by the Critical Incident Response Team and should:</w:t>
      </w:r>
    </w:p>
    <w:p w:rsidR="00EF4F5F" w:rsidRPr="00397099" w:rsidRDefault="00EF4F5F" w:rsidP="00EF4F5F">
      <w:pPr>
        <w:pStyle w:val="ListBullet"/>
        <w:numPr>
          <w:ilvl w:val="0"/>
          <w:numId w:val="37"/>
        </w:numPr>
        <w:spacing w:after="120"/>
        <w:ind w:left="1276"/>
        <w:rPr>
          <w:rFonts w:asciiTheme="minorHAnsi" w:hAnsiTheme="minorHAnsi" w:cstheme="minorHAnsi"/>
          <w:lang w:val="en-US"/>
        </w:rPr>
      </w:pPr>
      <w:r w:rsidRPr="00397099">
        <w:rPr>
          <w:rFonts w:asciiTheme="minorHAnsi" w:hAnsiTheme="minorHAnsi" w:cstheme="minorHAnsi"/>
          <w:lang w:val="en-US"/>
        </w:rPr>
        <w:t>deal only in facts</w:t>
      </w:r>
    </w:p>
    <w:p w:rsidR="00EF4F5F" w:rsidRPr="00397099" w:rsidRDefault="00EF4F5F" w:rsidP="00EF4F5F">
      <w:pPr>
        <w:pStyle w:val="ListBullet"/>
        <w:numPr>
          <w:ilvl w:val="0"/>
          <w:numId w:val="37"/>
        </w:numPr>
        <w:spacing w:after="120"/>
        <w:ind w:left="1276"/>
        <w:rPr>
          <w:rFonts w:asciiTheme="minorHAnsi" w:hAnsiTheme="minorHAnsi" w:cstheme="minorHAnsi"/>
          <w:lang w:val="en-US"/>
        </w:rPr>
      </w:pPr>
      <w:r w:rsidRPr="00397099">
        <w:rPr>
          <w:rFonts w:asciiTheme="minorHAnsi" w:hAnsiTheme="minorHAnsi" w:cstheme="minorHAnsi"/>
          <w:lang w:val="en-US"/>
        </w:rPr>
        <w:t xml:space="preserve">offer no opinions or comments </w:t>
      </w:r>
    </w:p>
    <w:p w:rsidR="00EF4F5F" w:rsidRPr="00397099" w:rsidRDefault="00EF4F5F" w:rsidP="00EF4F5F">
      <w:pPr>
        <w:pStyle w:val="ListBullet"/>
        <w:numPr>
          <w:ilvl w:val="0"/>
          <w:numId w:val="37"/>
        </w:numPr>
        <w:spacing w:after="200"/>
        <w:ind w:left="1276"/>
        <w:rPr>
          <w:rFonts w:asciiTheme="minorHAnsi" w:hAnsiTheme="minorHAnsi" w:cstheme="minorHAnsi"/>
          <w:lang w:val="en-US"/>
        </w:rPr>
      </w:pPr>
      <w:r w:rsidRPr="00397099">
        <w:rPr>
          <w:rFonts w:asciiTheme="minorHAnsi" w:hAnsiTheme="minorHAnsi" w:cstheme="minorHAnsi"/>
          <w:lang w:val="en-US"/>
        </w:rPr>
        <w:t>offer no discussion about liability or blame.</w:t>
      </w:r>
    </w:p>
    <w:p w:rsidR="00EF4F5F" w:rsidRPr="00397099" w:rsidRDefault="00EF4F5F" w:rsidP="00EF4F5F">
      <w:pPr>
        <w:spacing w:after="120"/>
        <w:rPr>
          <w:rFonts w:asciiTheme="minorHAnsi" w:hAnsiTheme="minorHAnsi" w:cstheme="minorHAnsi"/>
          <w:b/>
        </w:rPr>
      </w:pPr>
      <w:r w:rsidRPr="00397099">
        <w:rPr>
          <w:rFonts w:asciiTheme="minorHAnsi" w:hAnsiTheme="minorHAnsi" w:cstheme="minorHAnsi"/>
          <w:b/>
        </w:rPr>
        <w:t xml:space="preserve">Ongoing follow-up response </w:t>
      </w:r>
    </w:p>
    <w:p w:rsidR="00EF4F5F" w:rsidRPr="00397099" w:rsidRDefault="00EF4F5F" w:rsidP="00EF4F5F">
      <w:pPr>
        <w:numPr>
          <w:ins w:id="2" w:author="Middletons" w:date="2012-06-14T18:47:00Z"/>
        </w:numPr>
        <w:spacing w:after="120"/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The following should only be undertaken at the direction of the Critical Incident Response Team:</w:t>
      </w:r>
    </w:p>
    <w:p w:rsidR="00EF4F5F" w:rsidRPr="00397099" w:rsidRDefault="00EF4F5F" w:rsidP="00EF4F5F">
      <w:pPr>
        <w:pStyle w:val="ListBullet"/>
        <w:numPr>
          <w:ilvl w:val="0"/>
          <w:numId w:val="34"/>
        </w:numPr>
        <w:spacing w:line="276" w:lineRule="auto"/>
        <w:rPr>
          <w:rFonts w:asciiTheme="minorHAnsi" w:hAnsiTheme="minorHAnsi" w:cstheme="minorHAnsi"/>
          <w:lang w:val="en-US"/>
        </w:rPr>
      </w:pPr>
      <w:r w:rsidRPr="00397099">
        <w:rPr>
          <w:rFonts w:asciiTheme="minorHAnsi" w:hAnsiTheme="minorHAnsi" w:cstheme="minorHAnsi"/>
        </w:rPr>
        <w:t>N</w:t>
      </w:r>
      <w:r w:rsidRPr="00397099">
        <w:rPr>
          <w:rFonts w:asciiTheme="minorHAnsi" w:hAnsiTheme="minorHAnsi" w:cstheme="minorHAnsi"/>
          <w:lang w:val="en-US"/>
        </w:rPr>
        <w:t>otify the insurer as soon as possible about any actual or potential claim against the program or any program participant(s)</w:t>
      </w:r>
    </w:p>
    <w:p w:rsidR="00EF4F5F" w:rsidRPr="00397099" w:rsidRDefault="00EF4F5F" w:rsidP="00EF4F5F">
      <w:pPr>
        <w:pStyle w:val="ListParagraph"/>
        <w:numPr>
          <w:ilvl w:val="0"/>
          <w:numId w:val="34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  <w:lang w:val="en-US"/>
        </w:rPr>
        <w:t>I</w:t>
      </w:r>
      <w:r w:rsidRPr="00397099">
        <w:rPr>
          <w:rFonts w:asciiTheme="minorHAnsi" w:hAnsiTheme="minorHAnsi" w:cstheme="minorHAnsi"/>
        </w:rPr>
        <w:t xml:space="preserve">dentify any other persons who may be affected by the critical incident and provide access to support services where appropriate </w:t>
      </w:r>
    </w:p>
    <w:p w:rsidR="00EF4F5F" w:rsidRPr="00397099" w:rsidRDefault="00EF4F5F" w:rsidP="00EF4F5F">
      <w:pPr>
        <w:pStyle w:val="ListParagraph"/>
        <w:numPr>
          <w:ilvl w:val="0"/>
          <w:numId w:val="34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Maintain contact with any injured and affected parties to provide support and to monitor progress </w:t>
      </w:r>
    </w:p>
    <w:p w:rsidR="00EF4F5F" w:rsidRPr="00397099" w:rsidRDefault="00EF4F5F" w:rsidP="00EF4F5F">
      <w:pPr>
        <w:pStyle w:val="ListParagraph"/>
        <w:numPr>
          <w:ilvl w:val="0"/>
          <w:numId w:val="34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Monitor relevant young people, mentors and staff for signs of delayed stress and the onset of post-traumatic stress disorder; </w:t>
      </w:r>
      <w:r w:rsidR="001F45D3" w:rsidRPr="00397099">
        <w:rPr>
          <w:rFonts w:asciiTheme="minorHAnsi" w:hAnsiTheme="minorHAnsi" w:cstheme="minorHAnsi"/>
        </w:rPr>
        <w:t>arrange</w:t>
      </w:r>
      <w:r w:rsidRPr="00397099">
        <w:rPr>
          <w:rFonts w:asciiTheme="minorHAnsi" w:hAnsiTheme="minorHAnsi" w:cstheme="minorHAnsi"/>
        </w:rPr>
        <w:t xml:space="preserve"> for specialised treatment as necessary </w:t>
      </w:r>
    </w:p>
    <w:p w:rsidR="00EF4F5F" w:rsidRPr="00397099" w:rsidRDefault="00EF4F5F" w:rsidP="00EF4F5F">
      <w:pPr>
        <w:pStyle w:val="ListParagraph"/>
        <w:numPr>
          <w:ilvl w:val="0"/>
          <w:numId w:val="34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Evaluate and review critical incident management </w:t>
      </w:r>
    </w:p>
    <w:p w:rsidR="00EF4F5F" w:rsidRPr="00397099" w:rsidRDefault="00EF4F5F" w:rsidP="00EF4F5F">
      <w:pPr>
        <w:pStyle w:val="ListParagraph"/>
        <w:numPr>
          <w:ilvl w:val="0"/>
          <w:numId w:val="34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 xml:space="preserve">Plan for and be sensitive to anniversaries </w:t>
      </w:r>
    </w:p>
    <w:p w:rsidR="00EF4F5F" w:rsidRPr="00397099" w:rsidRDefault="00EF4F5F" w:rsidP="00EF4F5F">
      <w:pPr>
        <w:pStyle w:val="ListParagraph"/>
        <w:numPr>
          <w:ilvl w:val="0"/>
          <w:numId w:val="34"/>
        </w:numPr>
        <w:rPr>
          <w:rFonts w:asciiTheme="minorHAnsi" w:hAnsiTheme="minorHAnsi" w:cstheme="minorHAnsi"/>
        </w:rPr>
      </w:pPr>
      <w:r w:rsidRPr="00397099">
        <w:rPr>
          <w:rFonts w:asciiTheme="minorHAnsi" w:hAnsiTheme="minorHAnsi" w:cstheme="minorHAnsi"/>
        </w:rPr>
        <w:t>Manage any possible longer-term disturbances, e.g. inquests or legal.</w:t>
      </w:r>
    </w:p>
    <w:p w:rsidR="00EF4F5F" w:rsidRPr="00397099" w:rsidRDefault="00EF4F5F" w:rsidP="00EF4F5F">
      <w:pPr>
        <w:rPr>
          <w:rFonts w:asciiTheme="minorHAnsi" w:hAnsiTheme="minorHAnsi" w:cstheme="minorHAnsi"/>
        </w:rPr>
      </w:pPr>
    </w:p>
    <w:sectPr w:rsidR="00EF4F5F" w:rsidRPr="00397099" w:rsidSect="00EF4F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F5F" w:rsidRDefault="00EF4F5F" w:rsidP="00EF4F5F">
      <w:pPr>
        <w:spacing w:after="0" w:line="240" w:lineRule="auto"/>
      </w:pPr>
      <w:r>
        <w:separator/>
      </w:r>
    </w:p>
  </w:endnote>
  <w:endnote w:type="continuationSeparator" w:id="0">
    <w:p w:rsidR="00EF4F5F" w:rsidRDefault="00EF4F5F" w:rsidP="00EF4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F5F" w:rsidRDefault="00EF4F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F5F" w:rsidRDefault="00EF4F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F5F" w:rsidRDefault="00EF4F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F5F" w:rsidRDefault="00EF4F5F" w:rsidP="00EF4F5F">
      <w:pPr>
        <w:spacing w:after="0" w:line="240" w:lineRule="auto"/>
      </w:pPr>
      <w:r>
        <w:separator/>
      </w:r>
    </w:p>
  </w:footnote>
  <w:footnote w:type="continuationSeparator" w:id="0">
    <w:p w:rsidR="00EF4F5F" w:rsidRDefault="00EF4F5F" w:rsidP="00EF4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F5F" w:rsidRDefault="00EF4F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F5F" w:rsidRDefault="00EF4F5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F5F" w:rsidRDefault="00EF4F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0FE2A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A14A10"/>
    <w:multiLevelType w:val="hybridMultilevel"/>
    <w:tmpl w:val="12349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13A3C"/>
    <w:multiLevelType w:val="hybridMultilevel"/>
    <w:tmpl w:val="B2A27D8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6A359E"/>
    <w:multiLevelType w:val="hybridMultilevel"/>
    <w:tmpl w:val="73A4B87A"/>
    <w:lvl w:ilvl="0" w:tplc="040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>
    <w:nsid w:val="119E07D1"/>
    <w:multiLevelType w:val="hybridMultilevel"/>
    <w:tmpl w:val="2FF89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E71A6"/>
    <w:multiLevelType w:val="hybridMultilevel"/>
    <w:tmpl w:val="5DE0F158"/>
    <w:lvl w:ilvl="0" w:tplc="0C0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6">
    <w:nsid w:val="1A7B2696"/>
    <w:multiLevelType w:val="hybridMultilevel"/>
    <w:tmpl w:val="20804292"/>
    <w:lvl w:ilvl="0" w:tplc="386A8234">
      <w:start w:val="1"/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6A125F"/>
    <w:multiLevelType w:val="hybridMultilevel"/>
    <w:tmpl w:val="E11C98C4"/>
    <w:lvl w:ilvl="0" w:tplc="D716EE62">
      <w:numFmt w:val="bullet"/>
      <w:lvlText w:val="-"/>
      <w:lvlJc w:val="left"/>
      <w:pPr>
        <w:ind w:left="1069" w:hanging="360"/>
      </w:pPr>
      <w:rPr>
        <w:rFonts w:ascii="Century Gothic" w:eastAsia="Calibri" w:hAnsi="Century Gothic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E490BD3"/>
    <w:multiLevelType w:val="hybridMultilevel"/>
    <w:tmpl w:val="A75020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904911"/>
    <w:multiLevelType w:val="hybridMultilevel"/>
    <w:tmpl w:val="5C360B92"/>
    <w:lvl w:ilvl="0" w:tplc="A3C8A2E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2BC44A5"/>
    <w:multiLevelType w:val="hybridMultilevel"/>
    <w:tmpl w:val="47503372"/>
    <w:lvl w:ilvl="0" w:tplc="064CE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79CB"/>
    <w:multiLevelType w:val="hybridMultilevel"/>
    <w:tmpl w:val="8BEA24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EE0CBE"/>
    <w:multiLevelType w:val="hybridMultilevel"/>
    <w:tmpl w:val="ED6E41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80575D8"/>
    <w:multiLevelType w:val="multilevel"/>
    <w:tmpl w:val="43E88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96253E0"/>
    <w:multiLevelType w:val="hybridMultilevel"/>
    <w:tmpl w:val="3730AA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5C8A98"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8217F1"/>
    <w:multiLevelType w:val="hybridMultilevel"/>
    <w:tmpl w:val="50E4D5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7645FF"/>
    <w:multiLevelType w:val="multilevel"/>
    <w:tmpl w:val="67D85D94"/>
    <w:styleLink w:val="StyleBulleted2"/>
    <w:lvl w:ilvl="0">
      <w:start w:val="1"/>
      <w:numFmt w:val="bullet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3FB008B7"/>
    <w:multiLevelType w:val="hybridMultilevel"/>
    <w:tmpl w:val="0CF0C44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32356C3"/>
    <w:multiLevelType w:val="hybridMultilevel"/>
    <w:tmpl w:val="82CA13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7D428D"/>
    <w:multiLevelType w:val="multilevel"/>
    <w:tmpl w:val="67D85D94"/>
    <w:numStyleLink w:val="StyleBulleted2"/>
  </w:abstractNum>
  <w:abstractNum w:abstractNumId="20">
    <w:nsid w:val="45051B67"/>
    <w:multiLevelType w:val="hybridMultilevel"/>
    <w:tmpl w:val="07F0BD2C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9019BF"/>
    <w:multiLevelType w:val="hybridMultilevel"/>
    <w:tmpl w:val="D17C0016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C918DE"/>
    <w:multiLevelType w:val="hybridMultilevel"/>
    <w:tmpl w:val="7B4CA4A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D03012F"/>
    <w:multiLevelType w:val="hybridMultilevel"/>
    <w:tmpl w:val="15689264"/>
    <w:lvl w:ilvl="0" w:tplc="D716EE62"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63598F"/>
    <w:multiLevelType w:val="hybridMultilevel"/>
    <w:tmpl w:val="38381A9E"/>
    <w:lvl w:ilvl="0" w:tplc="04090003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5">
    <w:nsid w:val="62343665"/>
    <w:multiLevelType w:val="hybridMultilevel"/>
    <w:tmpl w:val="1542D8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37268D9"/>
    <w:multiLevelType w:val="hybridMultilevel"/>
    <w:tmpl w:val="1CA2C034"/>
    <w:lvl w:ilvl="0" w:tplc="93328CF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8BA0306"/>
    <w:multiLevelType w:val="hybridMultilevel"/>
    <w:tmpl w:val="58F64C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96B6C1E"/>
    <w:multiLevelType w:val="hybridMultilevel"/>
    <w:tmpl w:val="0436C44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FD20CD"/>
    <w:multiLevelType w:val="hybridMultilevel"/>
    <w:tmpl w:val="43D21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646BE8"/>
    <w:multiLevelType w:val="hybridMultilevel"/>
    <w:tmpl w:val="F176EC4C"/>
    <w:lvl w:ilvl="0" w:tplc="E2E057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3F1EA2"/>
    <w:multiLevelType w:val="hybridMultilevel"/>
    <w:tmpl w:val="E91C8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E769BB"/>
    <w:multiLevelType w:val="hybridMultilevel"/>
    <w:tmpl w:val="E214A0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AF626A"/>
    <w:multiLevelType w:val="hybridMultilevel"/>
    <w:tmpl w:val="93DABA3A"/>
    <w:lvl w:ilvl="0" w:tplc="0C09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34">
    <w:nsid w:val="7C4B178E"/>
    <w:multiLevelType w:val="hybridMultilevel"/>
    <w:tmpl w:val="939078D2"/>
    <w:lvl w:ilvl="0" w:tplc="0C0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5">
    <w:nsid w:val="7D1720BC"/>
    <w:multiLevelType w:val="hybridMultilevel"/>
    <w:tmpl w:val="F75079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7E271F"/>
    <w:multiLevelType w:val="hybridMultilevel"/>
    <w:tmpl w:val="F4F612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1"/>
  </w:num>
  <w:num w:numId="4">
    <w:abstractNumId w:val="36"/>
  </w:num>
  <w:num w:numId="5">
    <w:abstractNumId w:val="27"/>
  </w:num>
  <w:num w:numId="6">
    <w:abstractNumId w:val="14"/>
  </w:num>
  <w:num w:numId="7">
    <w:abstractNumId w:val="35"/>
  </w:num>
  <w:num w:numId="8">
    <w:abstractNumId w:val="11"/>
  </w:num>
  <w:num w:numId="9">
    <w:abstractNumId w:val="15"/>
  </w:num>
  <w:num w:numId="10">
    <w:abstractNumId w:val="30"/>
  </w:num>
  <w:num w:numId="11">
    <w:abstractNumId w:val="26"/>
  </w:num>
  <w:num w:numId="12">
    <w:abstractNumId w:val="9"/>
  </w:num>
  <w:num w:numId="13">
    <w:abstractNumId w:val="10"/>
  </w:num>
  <w:num w:numId="14">
    <w:abstractNumId w:val="20"/>
  </w:num>
  <w:num w:numId="15">
    <w:abstractNumId w:val="6"/>
  </w:num>
  <w:num w:numId="16">
    <w:abstractNumId w:val="8"/>
  </w:num>
  <w:num w:numId="17">
    <w:abstractNumId w:val="13"/>
  </w:num>
  <w:num w:numId="18">
    <w:abstractNumId w:val="32"/>
  </w:num>
  <w:num w:numId="19">
    <w:abstractNumId w:val="18"/>
  </w:num>
  <w:num w:numId="20">
    <w:abstractNumId w:val="28"/>
  </w:num>
  <w:num w:numId="21">
    <w:abstractNumId w:val="33"/>
  </w:num>
  <w:num w:numId="22">
    <w:abstractNumId w:val="2"/>
  </w:num>
  <w:num w:numId="23">
    <w:abstractNumId w:val="29"/>
  </w:num>
  <w:num w:numId="24">
    <w:abstractNumId w:val="3"/>
  </w:num>
  <w:num w:numId="25">
    <w:abstractNumId w:val="16"/>
  </w:num>
  <w:num w:numId="26">
    <w:abstractNumId w:val="19"/>
  </w:num>
  <w:num w:numId="27">
    <w:abstractNumId w:val="24"/>
  </w:num>
  <w:num w:numId="28">
    <w:abstractNumId w:val="34"/>
  </w:num>
  <w:num w:numId="29">
    <w:abstractNumId w:val="5"/>
  </w:num>
  <w:num w:numId="30">
    <w:abstractNumId w:val="4"/>
  </w:num>
  <w:num w:numId="31">
    <w:abstractNumId w:val="1"/>
  </w:num>
  <w:num w:numId="32">
    <w:abstractNumId w:val="22"/>
  </w:num>
  <w:num w:numId="33">
    <w:abstractNumId w:val="17"/>
  </w:num>
  <w:num w:numId="34">
    <w:abstractNumId w:val="25"/>
  </w:num>
  <w:num w:numId="35">
    <w:abstractNumId w:val="0"/>
  </w:num>
  <w:num w:numId="36">
    <w:abstractNumId w:val="7"/>
  </w:num>
  <w:num w:numId="37">
    <w:abstractNumId w:val="23"/>
  </w:num>
  <w:num w:numId="38">
    <w:abstractNumId w:val="31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4A"/>
    <w:rsid w:val="000508AE"/>
    <w:rsid w:val="00114EF2"/>
    <w:rsid w:val="00170BD3"/>
    <w:rsid w:val="001F45D3"/>
    <w:rsid w:val="0022594A"/>
    <w:rsid w:val="00397099"/>
    <w:rsid w:val="00422551"/>
    <w:rsid w:val="007A1B0F"/>
    <w:rsid w:val="008913AE"/>
    <w:rsid w:val="009E1197"/>
    <w:rsid w:val="00EF4F5F"/>
    <w:rsid w:val="00F6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2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AD0"/>
    <w:pPr>
      <w:keepNext/>
      <w:spacing w:after="0" w:line="240" w:lineRule="auto"/>
      <w:outlineLvl w:val="0"/>
    </w:pPr>
    <w:rPr>
      <w:rFonts w:ascii="Century Gothic" w:eastAsia="Arial Unicode MS" w:hAnsi="Century Gothic"/>
      <w:b/>
      <w:bCs/>
      <w:sz w:val="20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836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1AD0"/>
    <w:rPr>
      <w:rFonts w:ascii="Century Gothic" w:eastAsia="Arial Unicode MS" w:hAnsi="Century Gothic" w:cs="Arial"/>
      <w:b/>
      <w:bCs/>
      <w:sz w:val="20"/>
      <w:szCs w:val="20"/>
    </w:rPr>
  </w:style>
  <w:style w:type="character" w:customStyle="1" w:styleId="Heading2Char">
    <w:name w:val="Heading 2 Char"/>
    <w:link w:val="Heading2"/>
    <w:uiPriority w:val="99"/>
    <w:locked/>
    <w:rsid w:val="00883670"/>
    <w:rPr>
      <w:rFonts w:ascii="Cambria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68162D"/>
    <w:pPr>
      <w:spacing w:after="0" w:line="240" w:lineRule="auto"/>
      <w:jc w:val="center"/>
    </w:pPr>
    <w:rPr>
      <w:rFonts w:ascii="Arial" w:hAnsi="Arial"/>
      <w:b/>
      <w:bCs/>
      <w:sz w:val="24"/>
      <w:szCs w:val="24"/>
      <w:lang w:val="x-none" w:eastAsia="x-none"/>
    </w:rPr>
  </w:style>
  <w:style w:type="character" w:customStyle="1" w:styleId="TitleChar">
    <w:name w:val="Title Char"/>
    <w:link w:val="Title"/>
    <w:uiPriority w:val="99"/>
    <w:locked/>
    <w:rsid w:val="0068162D"/>
    <w:rPr>
      <w:rFonts w:ascii="Arial" w:hAnsi="Arial" w:cs="Arial"/>
      <w:b/>
      <w:b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31AD0"/>
    <w:pPr>
      <w:spacing w:after="0" w:line="360" w:lineRule="auto"/>
    </w:pPr>
    <w:rPr>
      <w:rFonts w:ascii="Century Gothic" w:hAnsi="Century Gothic"/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731AD0"/>
    <w:rPr>
      <w:rFonts w:ascii="Century Gothic" w:hAnsi="Century Gothic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62659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B33B0F"/>
    <w:pPr>
      <w:widowControl w:val="0"/>
      <w:overflowPunct w:val="0"/>
      <w:adjustRightInd w:val="0"/>
      <w:spacing w:after="0" w:line="240" w:lineRule="auto"/>
    </w:pPr>
    <w:rPr>
      <w:rFonts w:ascii="Times New Roman" w:hAnsi="Times New Roman"/>
      <w:kern w:val="28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locked/>
    <w:rsid w:val="00B33B0F"/>
    <w:rPr>
      <w:rFonts w:ascii="Times New Roman" w:hAnsi="Times New Roman" w:cs="Times New Roman"/>
      <w:kern w:val="28"/>
      <w:sz w:val="20"/>
      <w:szCs w:val="20"/>
    </w:rPr>
  </w:style>
  <w:style w:type="character" w:styleId="FootnoteReference">
    <w:name w:val="footnote reference"/>
    <w:uiPriority w:val="99"/>
    <w:semiHidden/>
    <w:rsid w:val="00B33B0F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D86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D862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EA2E90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Shading-Accent2">
    <w:name w:val="Light Shading Accent 2"/>
    <w:basedOn w:val="TableNormal"/>
    <w:uiPriority w:val="99"/>
    <w:rsid w:val="00EA2E90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Subtitle">
    <w:name w:val="Subtitle"/>
    <w:basedOn w:val="Normal"/>
    <w:link w:val="SubtitleChar"/>
    <w:uiPriority w:val="99"/>
    <w:qFormat/>
    <w:rsid w:val="00883670"/>
    <w:pPr>
      <w:spacing w:before="60" w:after="100" w:line="240" w:lineRule="auto"/>
      <w:ind w:left="425"/>
      <w:contextualSpacing/>
      <w:jc w:val="both"/>
    </w:pPr>
    <w:rPr>
      <w:rFonts w:ascii="Arial" w:hAnsi="Arial"/>
      <w:b/>
      <w:sz w:val="20"/>
      <w:szCs w:val="20"/>
      <w:lang w:val="x-none" w:eastAsia="x-none"/>
    </w:rPr>
  </w:style>
  <w:style w:type="character" w:customStyle="1" w:styleId="SubtitleChar">
    <w:name w:val="Subtitle Char"/>
    <w:link w:val="Subtitle"/>
    <w:uiPriority w:val="99"/>
    <w:locked/>
    <w:rsid w:val="00883670"/>
    <w:rPr>
      <w:rFonts w:ascii="Arial" w:hAnsi="Arial" w:cs="Times New Roman"/>
      <w:b/>
      <w:sz w:val="20"/>
      <w:szCs w:val="20"/>
    </w:rPr>
  </w:style>
  <w:style w:type="paragraph" w:customStyle="1" w:styleId="StyleBookAntiqua11ptLeft075cm">
    <w:name w:val="Style Book Antiqua 11 pt Left:  0.75 cm"/>
    <w:basedOn w:val="Normal"/>
    <w:uiPriority w:val="99"/>
    <w:rsid w:val="00883670"/>
    <w:pPr>
      <w:spacing w:before="60" w:after="100" w:line="240" w:lineRule="auto"/>
      <w:ind w:left="426"/>
      <w:contextualSpacing/>
    </w:pPr>
    <w:rPr>
      <w:rFonts w:ascii="Book Antiqua" w:eastAsia="Times New Roman" w:hAnsi="Book Antiqua"/>
      <w:szCs w:val="20"/>
      <w:lang w:val="en-US"/>
    </w:rPr>
  </w:style>
  <w:style w:type="character" w:styleId="CommentReference">
    <w:name w:val="annotation reference"/>
    <w:uiPriority w:val="99"/>
    <w:semiHidden/>
    <w:rsid w:val="000A550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A550E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locked/>
    <w:rsid w:val="000A550E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A550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A550E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A550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A550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rsid w:val="000D6693"/>
    <w:pPr>
      <w:spacing w:after="120"/>
    </w:pPr>
    <w:rPr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uiPriority w:val="99"/>
    <w:semiHidden/>
    <w:locked/>
    <w:rsid w:val="000D6693"/>
    <w:rPr>
      <w:rFonts w:cs="Times New Roman"/>
    </w:rPr>
  </w:style>
  <w:style w:type="paragraph" w:styleId="ListBullet">
    <w:name w:val="List Bullet"/>
    <w:basedOn w:val="Normal"/>
    <w:uiPriority w:val="99"/>
    <w:rsid w:val="000D6693"/>
    <w:pPr>
      <w:tabs>
        <w:tab w:val="num" w:pos="360"/>
      </w:tabs>
      <w:spacing w:after="0" w:line="240" w:lineRule="auto"/>
      <w:ind w:left="360" w:hanging="360"/>
    </w:pPr>
  </w:style>
  <w:style w:type="paragraph" w:styleId="Header">
    <w:name w:val="header"/>
    <w:basedOn w:val="Normal"/>
    <w:link w:val="HeaderChar"/>
    <w:uiPriority w:val="99"/>
    <w:rsid w:val="00E158C0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HeaderChar">
    <w:name w:val="Header Char"/>
    <w:link w:val="Header"/>
    <w:uiPriority w:val="99"/>
    <w:semiHidden/>
    <w:rsid w:val="00227C7B"/>
    <w:rPr>
      <w:lang w:eastAsia="en-US"/>
    </w:rPr>
  </w:style>
  <w:style w:type="paragraph" w:styleId="Footer">
    <w:name w:val="footer"/>
    <w:basedOn w:val="Normal"/>
    <w:link w:val="FooterChar"/>
    <w:uiPriority w:val="99"/>
    <w:rsid w:val="00E158C0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FooterChar">
    <w:name w:val="Footer Char"/>
    <w:link w:val="Footer"/>
    <w:uiPriority w:val="99"/>
    <w:semiHidden/>
    <w:rsid w:val="00227C7B"/>
    <w:rPr>
      <w:lang w:eastAsia="en-US"/>
    </w:rPr>
  </w:style>
  <w:style w:type="numbering" w:customStyle="1" w:styleId="StyleBulleted2">
    <w:name w:val="Style Bulleted2"/>
    <w:rsid w:val="00227C7B"/>
    <w:pPr>
      <w:numPr>
        <w:numId w:val="2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2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AD0"/>
    <w:pPr>
      <w:keepNext/>
      <w:spacing w:after="0" w:line="240" w:lineRule="auto"/>
      <w:outlineLvl w:val="0"/>
    </w:pPr>
    <w:rPr>
      <w:rFonts w:ascii="Century Gothic" w:eastAsia="Arial Unicode MS" w:hAnsi="Century Gothic"/>
      <w:b/>
      <w:bCs/>
      <w:sz w:val="20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836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1AD0"/>
    <w:rPr>
      <w:rFonts w:ascii="Century Gothic" w:eastAsia="Arial Unicode MS" w:hAnsi="Century Gothic" w:cs="Arial"/>
      <w:b/>
      <w:bCs/>
      <w:sz w:val="20"/>
      <w:szCs w:val="20"/>
    </w:rPr>
  </w:style>
  <w:style w:type="character" w:customStyle="1" w:styleId="Heading2Char">
    <w:name w:val="Heading 2 Char"/>
    <w:link w:val="Heading2"/>
    <w:uiPriority w:val="99"/>
    <w:locked/>
    <w:rsid w:val="00883670"/>
    <w:rPr>
      <w:rFonts w:ascii="Cambria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68162D"/>
    <w:pPr>
      <w:spacing w:after="0" w:line="240" w:lineRule="auto"/>
      <w:jc w:val="center"/>
    </w:pPr>
    <w:rPr>
      <w:rFonts w:ascii="Arial" w:hAnsi="Arial"/>
      <w:b/>
      <w:bCs/>
      <w:sz w:val="24"/>
      <w:szCs w:val="24"/>
      <w:lang w:val="x-none" w:eastAsia="x-none"/>
    </w:rPr>
  </w:style>
  <w:style w:type="character" w:customStyle="1" w:styleId="TitleChar">
    <w:name w:val="Title Char"/>
    <w:link w:val="Title"/>
    <w:uiPriority w:val="99"/>
    <w:locked/>
    <w:rsid w:val="0068162D"/>
    <w:rPr>
      <w:rFonts w:ascii="Arial" w:hAnsi="Arial" w:cs="Arial"/>
      <w:b/>
      <w:b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31AD0"/>
    <w:pPr>
      <w:spacing w:after="0" w:line="360" w:lineRule="auto"/>
    </w:pPr>
    <w:rPr>
      <w:rFonts w:ascii="Century Gothic" w:hAnsi="Century Gothic"/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731AD0"/>
    <w:rPr>
      <w:rFonts w:ascii="Century Gothic" w:hAnsi="Century Gothic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62659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B33B0F"/>
    <w:pPr>
      <w:widowControl w:val="0"/>
      <w:overflowPunct w:val="0"/>
      <w:adjustRightInd w:val="0"/>
      <w:spacing w:after="0" w:line="240" w:lineRule="auto"/>
    </w:pPr>
    <w:rPr>
      <w:rFonts w:ascii="Times New Roman" w:hAnsi="Times New Roman"/>
      <w:kern w:val="28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locked/>
    <w:rsid w:val="00B33B0F"/>
    <w:rPr>
      <w:rFonts w:ascii="Times New Roman" w:hAnsi="Times New Roman" w:cs="Times New Roman"/>
      <w:kern w:val="28"/>
      <w:sz w:val="20"/>
      <w:szCs w:val="20"/>
    </w:rPr>
  </w:style>
  <w:style w:type="character" w:styleId="FootnoteReference">
    <w:name w:val="footnote reference"/>
    <w:uiPriority w:val="99"/>
    <w:semiHidden/>
    <w:rsid w:val="00B33B0F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D86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D862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EA2E90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Shading-Accent2">
    <w:name w:val="Light Shading Accent 2"/>
    <w:basedOn w:val="TableNormal"/>
    <w:uiPriority w:val="99"/>
    <w:rsid w:val="00EA2E90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Subtitle">
    <w:name w:val="Subtitle"/>
    <w:basedOn w:val="Normal"/>
    <w:link w:val="SubtitleChar"/>
    <w:uiPriority w:val="99"/>
    <w:qFormat/>
    <w:rsid w:val="00883670"/>
    <w:pPr>
      <w:spacing w:before="60" w:after="100" w:line="240" w:lineRule="auto"/>
      <w:ind w:left="425"/>
      <w:contextualSpacing/>
      <w:jc w:val="both"/>
    </w:pPr>
    <w:rPr>
      <w:rFonts w:ascii="Arial" w:hAnsi="Arial"/>
      <w:b/>
      <w:sz w:val="20"/>
      <w:szCs w:val="20"/>
      <w:lang w:val="x-none" w:eastAsia="x-none"/>
    </w:rPr>
  </w:style>
  <w:style w:type="character" w:customStyle="1" w:styleId="SubtitleChar">
    <w:name w:val="Subtitle Char"/>
    <w:link w:val="Subtitle"/>
    <w:uiPriority w:val="99"/>
    <w:locked/>
    <w:rsid w:val="00883670"/>
    <w:rPr>
      <w:rFonts w:ascii="Arial" w:hAnsi="Arial" w:cs="Times New Roman"/>
      <w:b/>
      <w:sz w:val="20"/>
      <w:szCs w:val="20"/>
    </w:rPr>
  </w:style>
  <w:style w:type="paragraph" w:customStyle="1" w:styleId="StyleBookAntiqua11ptLeft075cm">
    <w:name w:val="Style Book Antiqua 11 pt Left:  0.75 cm"/>
    <w:basedOn w:val="Normal"/>
    <w:uiPriority w:val="99"/>
    <w:rsid w:val="00883670"/>
    <w:pPr>
      <w:spacing w:before="60" w:after="100" w:line="240" w:lineRule="auto"/>
      <w:ind w:left="426"/>
      <w:contextualSpacing/>
    </w:pPr>
    <w:rPr>
      <w:rFonts w:ascii="Book Antiqua" w:eastAsia="Times New Roman" w:hAnsi="Book Antiqua"/>
      <w:szCs w:val="20"/>
      <w:lang w:val="en-US"/>
    </w:rPr>
  </w:style>
  <w:style w:type="character" w:styleId="CommentReference">
    <w:name w:val="annotation reference"/>
    <w:uiPriority w:val="99"/>
    <w:semiHidden/>
    <w:rsid w:val="000A550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A550E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locked/>
    <w:rsid w:val="000A550E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A550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A550E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A550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A550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rsid w:val="000D6693"/>
    <w:pPr>
      <w:spacing w:after="120"/>
    </w:pPr>
    <w:rPr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uiPriority w:val="99"/>
    <w:semiHidden/>
    <w:locked/>
    <w:rsid w:val="000D6693"/>
    <w:rPr>
      <w:rFonts w:cs="Times New Roman"/>
    </w:rPr>
  </w:style>
  <w:style w:type="paragraph" w:styleId="ListBullet">
    <w:name w:val="List Bullet"/>
    <w:basedOn w:val="Normal"/>
    <w:uiPriority w:val="99"/>
    <w:rsid w:val="000D6693"/>
    <w:pPr>
      <w:tabs>
        <w:tab w:val="num" w:pos="360"/>
      </w:tabs>
      <w:spacing w:after="0" w:line="240" w:lineRule="auto"/>
      <w:ind w:left="360" w:hanging="360"/>
    </w:pPr>
  </w:style>
  <w:style w:type="paragraph" w:styleId="Header">
    <w:name w:val="header"/>
    <w:basedOn w:val="Normal"/>
    <w:link w:val="HeaderChar"/>
    <w:uiPriority w:val="99"/>
    <w:rsid w:val="00E158C0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HeaderChar">
    <w:name w:val="Header Char"/>
    <w:link w:val="Header"/>
    <w:uiPriority w:val="99"/>
    <w:semiHidden/>
    <w:rsid w:val="00227C7B"/>
    <w:rPr>
      <w:lang w:eastAsia="en-US"/>
    </w:rPr>
  </w:style>
  <w:style w:type="paragraph" w:styleId="Footer">
    <w:name w:val="footer"/>
    <w:basedOn w:val="Normal"/>
    <w:link w:val="FooterChar"/>
    <w:uiPriority w:val="99"/>
    <w:rsid w:val="00E158C0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FooterChar">
    <w:name w:val="Footer Char"/>
    <w:link w:val="Footer"/>
    <w:uiPriority w:val="99"/>
    <w:semiHidden/>
    <w:rsid w:val="00227C7B"/>
    <w:rPr>
      <w:lang w:eastAsia="en-US"/>
    </w:rPr>
  </w:style>
  <w:style w:type="numbering" w:customStyle="1" w:styleId="StyleBulleted2">
    <w:name w:val="Style Bulleted2"/>
    <w:rsid w:val="00227C7B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</vt:lpstr>
    </vt:vector>
  </TitlesOfParts>
  <Company>HP</Company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Middocs 7993689v1 SWJA</dc:creator>
  <cp:lastModifiedBy>Claire East</cp:lastModifiedBy>
  <cp:revision>6</cp:revision>
  <dcterms:created xsi:type="dcterms:W3CDTF">2014-12-04T01:50:00Z</dcterms:created>
  <dcterms:modified xsi:type="dcterms:W3CDTF">2015-02-26T05:00:00Z</dcterms:modified>
</cp:coreProperties>
</file>