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54A81" w:rsidRDefault="00754A81" w:rsidP="009B2B30">
      <w:pPr>
        <w:rPr>
          <w:rFonts w:asciiTheme="minorHAnsi" w:hAnsiTheme="minorHAnsi" w:cstheme="minorHAnsi"/>
          <w:b/>
          <w:color w:val="365F91" w:themeColor="accent1" w:themeShade="BF"/>
          <w:sz w:val="24"/>
          <w:szCs w:val="24"/>
        </w:rPr>
      </w:pPr>
      <w:r w:rsidRPr="00754A81">
        <w:rPr>
          <w:rFonts w:asciiTheme="minorHAnsi" w:hAnsiTheme="minorHAnsi" w:cstheme="minorHAnsi"/>
          <w:b/>
          <w:color w:val="365F91" w:themeColor="accent1" w:themeShade="BF"/>
          <w:sz w:val="24"/>
          <w:szCs w:val="24"/>
        </w:rPr>
        <w:drawing>
          <wp:anchor distT="0" distB="0" distL="114300" distR="114300" simplePos="0" relativeHeight="251660288" behindDoc="0" locked="0" layoutInCell="1" allowOverlap="1" wp14:anchorId="4AA7E0B9" wp14:editId="2564FD8A">
            <wp:simplePos x="0" y="0"/>
            <wp:positionH relativeFrom="column">
              <wp:posOffset>4847590</wp:posOffset>
            </wp:positionH>
            <wp:positionV relativeFrom="paragraph">
              <wp:posOffset>-457200</wp:posOffset>
            </wp:positionV>
            <wp:extent cx="1129665" cy="806450"/>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YMH logo.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129665" cy="806450"/>
                    </a:xfrm>
                    <a:prstGeom prst="rect">
                      <a:avLst/>
                    </a:prstGeom>
                  </pic:spPr>
                </pic:pic>
              </a:graphicData>
            </a:graphic>
            <wp14:sizeRelH relativeFrom="page">
              <wp14:pctWidth>0</wp14:pctWidth>
            </wp14:sizeRelH>
            <wp14:sizeRelV relativeFrom="page">
              <wp14:pctHeight>0</wp14:pctHeight>
            </wp14:sizeRelV>
          </wp:anchor>
        </w:drawing>
      </w:r>
      <w:r w:rsidRPr="00754A81">
        <w:rPr>
          <w:rFonts w:asciiTheme="minorHAnsi" w:hAnsiTheme="minorHAnsi" w:cstheme="minorHAnsi"/>
          <w:b/>
          <w:color w:val="365F91" w:themeColor="accent1" w:themeShade="BF"/>
          <w:sz w:val="24"/>
          <w:szCs w:val="24"/>
        </w:rPr>
        <w:drawing>
          <wp:anchor distT="0" distB="0" distL="114300" distR="114300" simplePos="0" relativeHeight="251659264" behindDoc="0" locked="0" layoutInCell="1" allowOverlap="1" wp14:anchorId="56F0B0D0" wp14:editId="6ABC08BB">
            <wp:simplePos x="0" y="0"/>
            <wp:positionH relativeFrom="column">
              <wp:posOffset>-8890</wp:posOffset>
            </wp:positionH>
            <wp:positionV relativeFrom="paragraph">
              <wp:posOffset>-400685</wp:posOffset>
            </wp:positionV>
            <wp:extent cx="2161540" cy="70485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YACVic-2015-logo_redhoriz.jpg"/>
                    <pic:cNvPicPr/>
                  </pic:nvPicPr>
                  <pic:blipFill>
                    <a:blip r:embed="rId9">
                      <a:extLst>
                        <a:ext uri="{28A0092B-C50C-407E-A947-70E740481C1C}">
                          <a14:useLocalDpi xmlns:a14="http://schemas.microsoft.com/office/drawing/2010/main" val="0"/>
                        </a:ext>
                      </a:extLst>
                    </a:blip>
                    <a:stretch>
                      <a:fillRect/>
                    </a:stretch>
                  </pic:blipFill>
                  <pic:spPr>
                    <a:xfrm>
                      <a:off x="0" y="0"/>
                      <a:ext cx="2161540" cy="704850"/>
                    </a:xfrm>
                    <a:prstGeom prst="rect">
                      <a:avLst/>
                    </a:prstGeom>
                  </pic:spPr>
                </pic:pic>
              </a:graphicData>
            </a:graphic>
            <wp14:sizeRelH relativeFrom="page">
              <wp14:pctWidth>0</wp14:pctWidth>
            </wp14:sizeRelH>
            <wp14:sizeRelV relativeFrom="page">
              <wp14:pctHeight>0</wp14:pctHeight>
            </wp14:sizeRelV>
          </wp:anchor>
        </w:drawing>
      </w:r>
    </w:p>
    <w:p w:rsidR="00754A81" w:rsidRDefault="00754A81" w:rsidP="009B2B30">
      <w:pPr>
        <w:rPr>
          <w:rFonts w:asciiTheme="minorHAnsi" w:hAnsiTheme="minorHAnsi" w:cstheme="minorHAnsi"/>
          <w:b/>
          <w:color w:val="365F91" w:themeColor="accent1" w:themeShade="BF"/>
          <w:sz w:val="24"/>
          <w:szCs w:val="24"/>
        </w:rPr>
      </w:pPr>
      <w:bookmarkStart w:id="0" w:name="_GoBack"/>
      <w:bookmarkEnd w:id="0"/>
    </w:p>
    <w:p w:rsidR="00E1380D" w:rsidRPr="00435C5B" w:rsidRDefault="00435C5B" w:rsidP="009B2B30">
      <w:pPr>
        <w:rPr>
          <w:rFonts w:asciiTheme="minorHAnsi" w:hAnsiTheme="minorHAnsi" w:cstheme="minorHAnsi"/>
          <w:color w:val="365F91" w:themeColor="accent1" w:themeShade="BF"/>
          <w:sz w:val="24"/>
          <w:szCs w:val="24"/>
        </w:rPr>
      </w:pPr>
      <w:r w:rsidRPr="00435C5B">
        <w:rPr>
          <w:rFonts w:asciiTheme="minorHAnsi" w:hAnsiTheme="minorHAnsi" w:cstheme="minorHAnsi"/>
          <w:b/>
          <w:color w:val="365F91" w:themeColor="accent1" w:themeShade="BF"/>
          <w:sz w:val="24"/>
          <w:szCs w:val="24"/>
        </w:rPr>
        <w:t xml:space="preserve">Policy and Procedure - </w:t>
      </w:r>
      <w:r w:rsidR="00514CA4" w:rsidRPr="00435C5B">
        <w:rPr>
          <w:rFonts w:asciiTheme="minorHAnsi" w:hAnsiTheme="minorHAnsi" w:cstheme="minorHAnsi"/>
          <w:b/>
          <w:color w:val="365F91" w:themeColor="accent1" w:themeShade="BF"/>
          <w:sz w:val="24"/>
          <w:szCs w:val="24"/>
        </w:rPr>
        <w:t>Occupational Health and S</w:t>
      </w:r>
      <w:r w:rsidR="00E1380D" w:rsidRPr="00435C5B">
        <w:rPr>
          <w:rFonts w:asciiTheme="minorHAnsi" w:hAnsiTheme="minorHAnsi" w:cstheme="minorHAnsi"/>
          <w:b/>
          <w:color w:val="365F91" w:themeColor="accent1" w:themeShade="BF"/>
          <w:sz w:val="24"/>
          <w:szCs w:val="24"/>
        </w:rPr>
        <w:t>afety</w:t>
      </w:r>
      <w:r w:rsidR="00514CA4" w:rsidRPr="00435C5B">
        <w:rPr>
          <w:rFonts w:asciiTheme="minorHAnsi" w:hAnsiTheme="minorHAnsi" w:cstheme="minorHAnsi"/>
          <w:b/>
          <w:color w:val="365F91" w:themeColor="accent1" w:themeShade="BF"/>
          <w:sz w:val="24"/>
          <w:szCs w:val="24"/>
        </w:rPr>
        <w:t xml:space="preserve"> </w:t>
      </w:r>
    </w:p>
    <w:p w:rsidR="00E1380D" w:rsidRPr="00435C5B" w:rsidRDefault="00E1380D" w:rsidP="009B2B30">
      <w:pPr>
        <w:spacing w:after="0"/>
        <w:rPr>
          <w:rFonts w:asciiTheme="minorHAnsi" w:hAnsiTheme="minorHAnsi" w:cstheme="minorHAnsi"/>
          <w:b/>
          <w:bCs/>
          <w:color w:val="808080" w:themeColor="background1" w:themeShade="80"/>
          <w:sz w:val="24"/>
          <w:szCs w:val="24"/>
        </w:rPr>
      </w:pPr>
      <w:r w:rsidRPr="00435C5B">
        <w:rPr>
          <w:rFonts w:asciiTheme="minorHAnsi" w:hAnsiTheme="minorHAnsi" w:cstheme="minorHAnsi"/>
          <w:b/>
          <w:bCs/>
          <w:color w:val="808080" w:themeColor="background1" w:themeShade="80"/>
          <w:sz w:val="24"/>
          <w:szCs w:val="24"/>
        </w:rPr>
        <w:t xml:space="preserve">GenYZ Mentoring </w:t>
      </w:r>
    </w:p>
    <w:p w:rsidR="00E1380D" w:rsidRPr="00435C5B" w:rsidRDefault="00E1380D" w:rsidP="009B2B30">
      <w:pPr>
        <w:widowControl w:val="0"/>
        <w:overflowPunct w:val="0"/>
        <w:adjustRightInd w:val="0"/>
        <w:spacing w:after="0"/>
        <w:rPr>
          <w:rFonts w:asciiTheme="minorHAnsi" w:hAnsiTheme="minorHAnsi" w:cstheme="minorHAnsi"/>
        </w:rPr>
      </w:pPr>
    </w:p>
    <w:p w:rsidR="00E1380D" w:rsidRPr="00435C5B" w:rsidRDefault="00E1380D" w:rsidP="009B2B30">
      <w:pPr>
        <w:spacing w:before="240" w:after="120"/>
        <w:rPr>
          <w:rFonts w:asciiTheme="minorHAnsi" w:hAnsiTheme="minorHAnsi" w:cstheme="minorHAnsi"/>
          <w:b/>
        </w:rPr>
      </w:pPr>
      <w:r w:rsidRPr="00435C5B">
        <w:rPr>
          <w:rFonts w:asciiTheme="minorHAnsi" w:hAnsiTheme="minorHAnsi" w:cstheme="minorHAnsi"/>
          <w:b/>
        </w:rPr>
        <w:t>Purpose</w:t>
      </w:r>
    </w:p>
    <w:p w:rsidR="00E1380D" w:rsidRPr="00435C5B" w:rsidRDefault="002F5764" w:rsidP="009B2B30">
      <w:pPr>
        <w:pStyle w:val="Heading2"/>
        <w:spacing w:before="0" w:after="200"/>
        <w:rPr>
          <w:rFonts w:asciiTheme="minorHAnsi" w:hAnsiTheme="minorHAnsi" w:cstheme="minorHAnsi"/>
          <w:b w:val="0"/>
          <w:color w:val="auto"/>
          <w:sz w:val="22"/>
          <w:szCs w:val="22"/>
        </w:rPr>
      </w:pPr>
      <w:r w:rsidRPr="00435C5B">
        <w:rPr>
          <w:rFonts w:asciiTheme="minorHAnsi" w:hAnsiTheme="minorHAnsi" w:cstheme="minorHAnsi"/>
          <w:b w:val="0"/>
          <w:color w:val="auto"/>
          <w:sz w:val="22"/>
          <w:szCs w:val="22"/>
        </w:rPr>
        <w:t xml:space="preserve">GenYZ is committed to the health, safety and welfare of all persons </w:t>
      </w:r>
      <w:r w:rsidR="00316599" w:rsidRPr="00435C5B">
        <w:rPr>
          <w:rFonts w:asciiTheme="minorHAnsi" w:hAnsiTheme="minorHAnsi" w:cstheme="minorHAnsi"/>
          <w:b w:val="0"/>
          <w:color w:val="auto"/>
          <w:sz w:val="22"/>
          <w:szCs w:val="22"/>
        </w:rPr>
        <w:t>in the workplace including our staff, mentors and young p</w:t>
      </w:r>
      <w:r w:rsidRPr="00435C5B">
        <w:rPr>
          <w:rFonts w:asciiTheme="minorHAnsi" w:hAnsiTheme="minorHAnsi" w:cstheme="minorHAnsi"/>
          <w:b w:val="0"/>
          <w:color w:val="auto"/>
          <w:sz w:val="22"/>
          <w:szCs w:val="22"/>
        </w:rPr>
        <w:t xml:space="preserve">eople, </w:t>
      </w:r>
      <w:bookmarkStart w:id="1" w:name="OLE_LINK1"/>
      <w:bookmarkStart w:id="2" w:name="OLE_LINK2"/>
      <w:r w:rsidR="00316599" w:rsidRPr="00435C5B">
        <w:rPr>
          <w:rFonts w:asciiTheme="minorHAnsi" w:hAnsiTheme="minorHAnsi" w:cstheme="minorHAnsi"/>
          <w:b w:val="0"/>
          <w:color w:val="auto"/>
          <w:sz w:val="22"/>
          <w:szCs w:val="22"/>
        </w:rPr>
        <w:t>as well as all other w</w:t>
      </w:r>
      <w:r w:rsidRPr="00435C5B">
        <w:rPr>
          <w:rFonts w:asciiTheme="minorHAnsi" w:hAnsiTheme="minorHAnsi" w:cstheme="minorHAnsi"/>
          <w:b w:val="0"/>
          <w:color w:val="auto"/>
          <w:sz w:val="22"/>
          <w:szCs w:val="22"/>
        </w:rPr>
        <w:t xml:space="preserve">orkplace </w:t>
      </w:r>
      <w:r w:rsidR="00316599" w:rsidRPr="00435C5B">
        <w:rPr>
          <w:rFonts w:asciiTheme="minorHAnsi" w:hAnsiTheme="minorHAnsi" w:cstheme="minorHAnsi"/>
          <w:b w:val="0"/>
          <w:color w:val="auto"/>
          <w:sz w:val="22"/>
          <w:szCs w:val="22"/>
        </w:rPr>
        <w:t>p</w:t>
      </w:r>
      <w:r w:rsidRPr="00435C5B">
        <w:rPr>
          <w:rFonts w:asciiTheme="minorHAnsi" w:hAnsiTheme="minorHAnsi" w:cstheme="minorHAnsi"/>
          <w:b w:val="0"/>
          <w:color w:val="auto"/>
          <w:sz w:val="22"/>
          <w:szCs w:val="22"/>
        </w:rPr>
        <w:t>articipants.</w:t>
      </w:r>
      <w:bookmarkEnd w:id="1"/>
      <w:bookmarkEnd w:id="2"/>
      <w:r w:rsidRPr="00435C5B">
        <w:rPr>
          <w:rFonts w:asciiTheme="minorHAnsi" w:hAnsiTheme="minorHAnsi" w:cstheme="minorHAnsi"/>
          <w:b w:val="0"/>
          <w:color w:val="auto"/>
          <w:sz w:val="22"/>
          <w:szCs w:val="22"/>
        </w:rPr>
        <w:t xml:space="preserve"> </w:t>
      </w:r>
    </w:p>
    <w:p w:rsidR="002B5D15" w:rsidRPr="00435C5B" w:rsidRDefault="00316599" w:rsidP="009B2B30">
      <w:pPr>
        <w:rPr>
          <w:rFonts w:asciiTheme="minorHAnsi" w:hAnsiTheme="minorHAnsi" w:cstheme="minorHAnsi"/>
          <w:b/>
          <w:bCs/>
        </w:rPr>
      </w:pPr>
      <w:r w:rsidRPr="00435C5B">
        <w:rPr>
          <w:rFonts w:asciiTheme="minorHAnsi" w:hAnsiTheme="minorHAnsi" w:cstheme="minorHAnsi"/>
        </w:rPr>
        <w:t>To</w:t>
      </w:r>
      <w:r w:rsidR="002F5764" w:rsidRPr="00435C5B">
        <w:rPr>
          <w:rFonts w:asciiTheme="minorHAnsi" w:hAnsiTheme="minorHAnsi" w:cstheme="minorHAnsi"/>
        </w:rPr>
        <w:t xml:space="preserve"> </w:t>
      </w:r>
      <w:r w:rsidRPr="00435C5B">
        <w:rPr>
          <w:rFonts w:asciiTheme="minorHAnsi" w:hAnsiTheme="minorHAnsi" w:cstheme="minorHAnsi"/>
        </w:rPr>
        <w:t>achieve</w:t>
      </w:r>
      <w:r w:rsidR="002F5764" w:rsidRPr="00435C5B">
        <w:rPr>
          <w:rFonts w:asciiTheme="minorHAnsi" w:hAnsiTheme="minorHAnsi" w:cstheme="minorHAnsi"/>
        </w:rPr>
        <w:t xml:space="preserve"> this commitment, GenYZ will make all practicable efforts to prevent incidents, protect all perso</w:t>
      </w:r>
      <w:r w:rsidRPr="00435C5B">
        <w:rPr>
          <w:rFonts w:asciiTheme="minorHAnsi" w:hAnsiTheme="minorHAnsi" w:cstheme="minorHAnsi"/>
        </w:rPr>
        <w:t>ns in the workplace from injury</w:t>
      </w:r>
      <w:r w:rsidR="002F5764" w:rsidRPr="00435C5B">
        <w:rPr>
          <w:rFonts w:asciiTheme="minorHAnsi" w:hAnsiTheme="minorHAnsi" w:cstheme="minorHAnsi"/>
        </w:rPr>
        <w:t xml:space="preserve"> and promote the health, safety and welfare of all employees.</w:t>
      </w:r>
    </w:p>
    <w:p w:rsidR="00E1380D" w:rsidRPr="00435C5B" w:rsidRDefault="00E1380D" w:rsidP="009B2B30">
      <w:pPr>
        <w:pStyle w:val="Heading2"/>
        <w:numPr>
          <w:ins w:id="3" w:author="Middletons" w:date="2012-06-04T10:36:00Z"/>
        </w:numPr>
        <w:spacing w:before="0" w:after="200"/>
        <w:rPr>
          <w:rFonts w:asciiTheme="minorHAnsi" w:hAnsiTheme="minorHAnsi" w:cstheme="minorHAnsi"/>
          <w:b w:val="0"/>
          <w:color w:val="auto"/>
          <w:sz w:val="22"/>
          <w:szCs w:val="22"/>
        </w:rPr>
      </w:pPr>
      <w:r w:rsidRPr="00435C5B">
        <w:rPr>
          <w:rFonts w:asciiTheme="minorHAnsi" w:hAnsiTheme="minorHAnsi" w:cstheme="minorHAnsi"/>
          <w:b w:val="0"/>
          <w:color w:val="auto"/>
          <w:sz w:val="22"/>
          <w:szCs w:val="22"/>
        </w:rPr>
        <w:t>GenYZ requires all program participants to regard accident prevention and working safely as a collective and individual responsibility.</w:t>
      </w:r>
    </w:p>
    <w:p w:rsidR="00E1380D" w:rsidRPr="00435C5B" w:rsidRDefault="00E1380D" w:rsidP="009B2B30">
      <w:pPr>
        <w:pStyle w:val="Heading2"/>
        <w:spacing w:before="0" w:after="200"/>
        <w:rPr>
          <w:rFonts w:asciiTheme="minorHAnsi" w:hAnsiTheme="minorHAnsi" w:cstheme="minorHAnsi"/>
          <w:b w:val="0"/>
          <w:color w:val="auto"/>
          <w:sz w:val="22"/>
          <w:szCs w:val="22"/>
        </w:rPr>
      </w:pPr>
      <w:r w:rsidRPr="00435C5B">
        <w:rPr>
          <w:rFonts w:asciiTheme="minorHAnsi" w:hAnsiTheme="minorHAnsi" w:cstheme="minorHAnsi"/>
          <w:b w:val="0"/>
          <w:color w:val="auto"/>
          <w:sz w:val="22"/>
          <w:szCs w:val="22"/>
        </w:rPr>
        <w:t>The intention of</w:t>
      </w:r>
      <w:r w:rsidR="00316599" w:rsidRPr="00435C5B">
        <w:rPr>
          <w:rFonts w:asciiTheme="minorHAnsi" w:hAnsiTheme="minorHAnsi" w:cstheme="minorHAnsi"/>
          <w:b w:val="0"/>
          <w:color w:val="auto"/>
          <w:sz w:val="22"/>
          <w:szCs w:val="22"/>
        </w:rPr>
        <w:t xml:space="preserve"> this policy is to ensure each staff member, mentor, young person and other workplace p</w:t>
      </w:r>
      <w:r w:rsidRPr="00435C5B">
        <w:rPr>
          <w:rFonts w:asciiTheme="minorHAnsi" w:hAnsiTheme="minorHAnsi" w:cstheme="minorHAnsi"/>
          <w:b w:val="0"/>
          <w:color w:val="auto"/>
          <w:sz w:val="22"/>
          <w:szCs w:val="22"/>
        </w:rPr>
        <w:t xml:space="preserve">articipant is aware of their responsibilities under the </w:t>
      </w:r>
      <w:r w:rsidR="002F5764" w:rsidRPr="00435C5B">
        <w:rPr>
          <w:rFonts w:asciiTheme="minorHAnsi" w:hAnsiTheme="minorHAnsi" w:cstheme="minorHAnsi"/>
          <w:b w:val="0"/>
          <w:i/>
          <w:color w:val="auto"/>
          <w:sz w:val="22"/>
          <w:szCs w:val="22"/>
        </w:rPr>
        <w:t>Occupational Health and Safety Act 2004</w:t>
      </w:r>
      <w:r w:rsidR="00316599" w:rsidRPr="00435C5B">
        <w:rPr>
          <w:rFonts w:asciiTheme="minorHAnsi" w:hAnsiTheme="minorHAnsi" w:cstheme="minorHAnsi"/>
          <w:b w:val="0"/>
          <w:i/>
          <w:color w:val="auto"/>
          <w:sz w:val="22"/>
          <w:szCs w:val="22"/>
        </w:rPr>
        <w:t xml:space="preserve"> (VIC</w:t>
      </w:r>
      <w:r w:rsidRPr="00435C5B">
        <w:rPr>
          <w:rFonts w:asciiTheme="minorHAnsi" w:hAnsiTheme="minorHAnsi" w:cstheme="minorHAnsi"/>
          <w:b w:val="0"/>
          <w:i/>
          <w:color w:val="auto"/>
          <w:sz w:val="22"/>
          <w:szCs w:val="22"/>
        </w:rPr>
        <w:t xml:space="preserve">) </w:t>
      </w:r>
      <w:r w:rsidR="002F5764" w:rsidRPr="00435C5B">
        <w:rPr>
          <w:rFonts w:asciiTheme="minorHAnsi" w:hAnsiTheme="minorHAnsi" w:cstheme="minorHAnsi"/>
          <w:b w:val="0"/>
          <w:color w:val="auto"/>
          <w:sz w:val="22"/>
          <w:szCs w:val="22"/>
        </w:rPr>
        <w:t>(</w:t>
      </w:r>
      <w:r w:rsidRPr="00435C5B">
        <w:rPr>
          <w:rFonts w:asciiTheme="minorHAnsi" w:hAnsiTheme="minorHAnsi" w:cstheme="minorHAnsi"/>
          <w:b w:val="0"/>
          <w:color w:val="auto"/>
          <w:sz w:val="22"/>
          <w:szCs w:val="22"/>
        </w:rPr>
        <w:t xml:space="preserve">as amended or replaced). </w:t>
      </w:r>
    </w:p>
    <w:p w:rsidR="002B5D15" w:rsidRPr="00435C5B" w:rsidRDefault="002F5764" w:rsidP="009B2B30">
      <w:pPr>
        <w:overflowPunct w:val="0"/>
        <w:autoSpaceDE w:val="0"/>
        <w:autoSpaceDN w:val="0"/>
        <w:adjustRightInd w:val="0"/>
        <w:textAlignment w:val="baseline"/>
        <w:rPr>
          <w:rFonts w:asciiTheme="minorHAnsi" w:hAnsiTheme="minorHAnsi" w:cstheme="minorHAnsi"/>
          <w:b/>
          <w:bCs/>
        </w:rPr>
      </w:pPr>
      <w:r w:rsidRPr="00435C5B">
        <w:rPr>
          <w:rFonts w:asciiTheme="minorHAnsi" w:hAnsiTheme="minorHAnsi" w:cstheme="minorHAnsi"/>
        </w:rPr>
        <w:t xml:space="preserve">OH&amp;S performance is an integral component of </w:t>
      </w:r>
      <w:proofErr w:type="spellStart"/>
      <w:r w:rsidRPr="00435C5B">
        <w:rPr>
          <w:rFonts w:asciiTheme="minorHAnsi" w:hAnsiTheme="minorHAnsi" w:cstheme="minorHAnsi"/>
        </w:rPr>
        <w:t>GenYZ's</w:t>
      </w:r>
      <w:proofErr w:type="spellEnd"/>
      <w:r w:rsidRPr="00435C5B">
        <w:rPr>
          <w:rFonts w:asciiTheme="minorHAnsi" w:hAnsiTheme="minorHAnsi" w:cstheme="minorHAnsi"/>
        </w:rPr>
        <w:t xml:space="preserve"> strategic planning. </w:t>
      </w:r>
    </w:p>
    <w:p w:rsidR="00E1380D" w:rsidRPr="00435C5B" w:rsidRDefault="002F5764" w:rsidP="009B2B30">
      <w:pPr>
        <w:spacing w:before="240" w:after="120"/>
        <w:rPr>
          <w:rFonts w:asciiTheme="minorHAnsi" w:hAnsiTheme="minorHAnsi" w:cstheme="minorHAnsi"/>
          <w:b/>
        </w:rPr>
      </w:pPr>
      <w:r w:rsidRPr="00435C5B">
        <w:rPr>
          <w:rFonts w:asciiTheme="minorHAnsi" w:hAnsiTheme="minorHAnsi" w:cstheme="minorHAnsi"/>
          <w:b/>
        </w:rPr>
        <w:t>Policy</w:t>
      </w:r>
    </w:p>
    <w:p w:rsidR="00E1380D" w:rsidRPr="00435C5B" w:rsidRDefault="00E1380D" w:rsidP="009B2B30">
      <w:pPr>
        <w:pStyle w:val="Heading2"/>
        <w:numPr>
          <w:ins w:id="4" w:author="Middletons" w:date="2012-06-01T17:52:00Z"/>
        </w:numPr>
        <w:spacing w:before="0" w:after="200"/>
        <w:rPr>
          <w:rFonts w:asciiTheme="minorHAnsi" w:hAnsiTheme="minorHAnsi" w:cstheme="minorHAnsi"/>
          <w:b w:val="0"/>
          <w:color w:val="auto"/>
          <w:sz w:val="22"/>
          <w:szCs w:val="22"/>
        </w:rPr>
      </w:pPr>
      <w:r w:rsidRPr="00435C5B">
        <w:rPr>
          <w:rFonts w:asciiTheme="minorHAnsi" w:hAnsiTheme="minorHAnsi" w:cstheme="minorHAnsi"/>
          <w:b w:val="0"/>
          <w:color w:val="auto"/>
          <w:sz w:val="22"/>
          <w:szCs w:val="22"/>
        </w:rPr>
        <w:t xml:space="preserve">GenYZ recognises its moral and legal responsibilities to provide a safe and healthy environment for all persons </w:t>
      </w:r>
      <w:r w:rsidR="00316599" w:rsidRPr="00435C5B">
        <w:rPr>
          <w:rFonts w:asciiTheme="minorHAnsi" w:hAnsiTheme="minorHAnsi" w:cstheme="minorHAnsi"/>
          <w:b w:val="0"/>
          <w:color w:val="auto"/>
          <w:sz w:val="22"/>
          <w:szCs w:val="22"/>
        </w:rPr>
        <w:t>in the workplace including its staff, mentors and young people, as well as all other workplace p</w:t>
      </w:r>
      <w:r w:rsidRPr="00435C5B">
        <w:rPr>
          <w:rFonts w:asciiTheme="minorHAnsi" w:hAnsiTheme="minorHAnsi" w:cstheme="minorHAnsi"/>
          <w:b w:val="0"/>
          <w:color w:val="auto"/>
          <w:sz w:val="22"/>
          <w:szCs w:val="22"/>
        </w:rPr>
        <w:t>articipants. GenYZ is also committed to ensuring that its operations do not place the wider community at risk of injury or illness.</w:t>
      </w:r>
    </w:p>
    <w:p w:rsidR="00E1380D" w:rsidRPr="00435C5B" w:rsidRDefault="00E1380D" w:rsidP="009B2B30">
      <w:pPr>
        <w:pStyle w:val="Heading2"/>
        <w:spacing w:before="0" w:after="60"/>
        <w:rPr>
          <w:rFonts w:asciiTheme="minorHAnsi" w:hAnsiTheme="minorHAnsi" w:cstheme="minorHAnsi"/>
          <w:b w:val="0"/>
          <w:color w:val="auto"/>
          <w:sz w:val="22"/>
          <w:szCs w:val="22"/>
        </w:rPr>
      </w:pPr>
      <w:r w:rsidRPr="00435C5B">
        <w:rPr>
          <w:rFonts w:asciiTheme="minorHAnsi" w:hAnsiTheme="minorHAnsi" w:cstheme="minorHAnsi"/>
          <w:b w:val="0"/>
          <w:color w:val="auto"/>
          <w:sz w:val="22"/>
          <w:szCs w:val="22"/>
        </w:rPr>
        <w:t xml:space="preserve">GenYZ is committed, </w:t>
      </w:r>
      <w:proofErr w:type="gramStart"/>
      <w:r w:rsidRPr="00435C5B">
        <w:rPr>
          <w:rFonts w:asciiTheme="minorHAnsi" w:hAnsiTheme="minorHAnsi" w:cstheme="minorHAnsi"/>
          <w:b w:val="0"/>
          <w:color w:val="auto"/>
          <w:sz w:val="22"/>
          <w:szCs w:val="22"/>
        </w:rPr>
        <w:t>so</w:t>
      </w:r>
      <w:proofErr w:type="gramEnd"/>
      <w:r w:rsidRPr="00435C5B">
        <w:rPr>
          <w:rFonts w:asciiTheme="minorHAnsi" w:hAnsiTheme="minorHAnsi" w:cstheme="minorHAnsi"/>
          <w:b w:val="0"/>
          <w:color w:val="auto"/>
          <w:sz w:val="22"/>
          <w:szCs w:val="22"/>
        </w:rPr>
        <w:t xml:space="preserve"> far as is reasonably practicable, to:</w:t>
      </w:r>
    </w:p>
    <w:p w:rsidR="00E1380D" w:rsidRPr="00435C5B" w:rsidRDefault="002F5764" w:rsidP="009B2B30">
      <w:pPr>
        <w:numPr>
          <w:ilvl w:val="0"/>
          <w:numId w:val="31"/>
        </w:numPr>
        <w:tabs>
          <w:tab w:val="clear" w:pos="720"/>
        </w:tabs>
        <w:overflowPunct w:val="0"/>
        <w:autoSpaceDE w:val="0"/>
        <w:autoSpaceDN w:val="0"/>
        <w:adjustRightInd w:val="0"/>
        <w:spacing w:after="60"/>
        <w:ind w:left="709" w:hanging="283"/>
        <w:textAlignment w:val="baseline"/>
        <w:rPr>
          <w:rFonts w:asciiTheme="minorHAnsi" w:hAnsiTheme="minorHAnsi" w:cstheme="minorHAnsi"/>
        </w:rPr>
      </w:pPr>
      <w:r w:rsidRPr="00435C5B">
        <w:rPr>
          <w:rFonts w:asciiTheme="minorHAnsi" w:hAnsiTheme="minorHAnsi" w:cstheme="minorHAnsi"/>
        </w:rPr>
        <w:t xml:space="preserve">ensuring compliance with all relevant OH&amp;S legislation and other legislative requirements and </w:t>
      </w:r>
      <w:r w:rsidR="00E1380D" w:rsidRPr="00435C5B">
        <w:rPr>
          <w:rFonts w:asciiTheme="minorHAnsi" w:hAnsiTheme="minorHAnsi" w:cstheme="minorHAnsi"/>
        </w:rPr>
        <w:t xml:space="preserve">implementing </w:t>
      </w:r>
      <w:r w:rsidRPr="00435C5B">
        <w:rPr>
          <w:rFonts w:asciiTheme="minorHAnsi" w:hAnsiTheme="minorHAnsi" w:cstheme="minorHAnsi"/>
        </w:rPr>
        <w:t>current industry standards for workplace health and safety</w:t>
      </w:r>
      <w:r w:rsidR="00E1380D" w:rsidRPr="00435C5B">
        <w:rPr>
          <w:rFonts w:asciiTheme="minorHAnsi" w:hAnsiTheme="minorHAnsi" w:cstheme="minorHAnsi"/>
        </w:rPr>
        <w:t xml:space="preserve"> where appropriate</w:t>
      </w:r>
    </w:p>
    <w:p w:rsidR="00E1380D" w:rsidRPr="00435C5B" w:rsidRDefault="002F5764" w:rsidP="009B2B30">
      <w:pPr>
        <w:numPr>
          <w:ilvl w:val="0"/>
          <w:numId w:val="31"/>
        </w:numPr>
        <w:tabs>
          <w:tab w:val="clear" w:pos="720"/>
        </w:tabs>
        <w:overflowPunct w:val="0"/>
        <w:autoSpaceDE w:val="0"/>
        <w:autoSpaceDN w:val="0"/>
        <w:adjustRightInd w:val="0"/>
        <w:spacing w:after="60"/>
        <w:ind w:left="709" w:hanging="283"/>
        <w:textAlignment w:val="baseline"/>
        <w:rPr>
          <w:rFonts w:asciiTheme="minorHAnsi" w:hAnsiTheme="minorHAnsi" w:cstheme="minorHAnsi"/>
        </w:rPr>
      </w:pPr>
      <w:r w:rsidRPr="00435C5B">
        <w:rPr>
          <w:rFonts w:asciiTheme="minorHAnsi" w:hAnsiTheme="minorHAnsi" w:cstheme="minorHAnsi"/>
        </w:rPr>
        <w:t>providing</w:t>
      </w:r>
      <w:r w:rsidR="00316599" w:rsidRPr="00435C5B">
        <w:rPr>
          <w:rFonts w:asciiTheme="minorHAnsi" w:hAnsiTheme="minorHAnsi" w:cstheme="minorHAnsi"/>
        </w:rPr>
        <w:t xml:space="preserve"> safe plant and systems of work</w:t>
      </w:r>
    </w:p>
    <w:p w:rsidR="002B5D15" w:rsidRPr="00435C5B" w:rsidRDefault="00E1380D" w:rsidP="009B2B30">
      <w:pPr>
        <w:numPr>
          <w:ilvl w:val="0"/>
          <w:numId w:val="31"/>
        </w:numPr>
        <w:tabs>
          <w:tab w:val="clear" w:pos="720"/>
        </w:tabs>
        <w:overflowPunct w:val="0"/>
        <w:autoSpaceDE w:val="0"/>
        <w:autoSpaceDN w:val="0"/>
        <w:adjustRightInd w:val="0"/>
        <w:spacing w:after="60"/>
        <w:ind w:left="709" w:hanging="283"/>
        <w:textAlignment w:val="baseline"/>
        <w:rPr>
          <w:rFonts w:asciiTheme="minorHAnsi" w:hAnsiTheme="minorHAnsi" w:cstheme="minorHAnsi"/>
        </w:rPr>
      </w:pPr>
      <w:r w:rsidRPr="00435C5B">
        <w:rPr>
          <w:rFonts w:asciiTheme="minorHAnsi" w:hAnsiTheme="minorHAnsi" w:cstheme="minorHAnsi"/>
        </w:rPr>
        <w:t>providing written procedures and instructions to ensure safe systems of work, including for dealing</w:t>
      </w:r>
      <w:r w:rsidR="00316599" w:rsidRPr="00435C5B">
        <w:rPr>
          <w:rFonts w:asciiTheme="minorHAnsi" w:hAnsiTheme="minorHAnsi" w:cstheme="minorHAnsi"/>
        </w:rPr>
        <w:t xml:space="preserve"> with responses to emergencies</w:t>
      </w:r>
    </w:p>
    <w:p w:rsidR="00E1380D" w:rsidRPr="00435C5B" w:rsidRDefault="00E1380D" w:rsidP="009B2B30">
      <w:pPr>
        <w:numPr>
          <w:ilvl w:val="0"/>
          <w:numId w:val="31"/>
        </w:numPr>
        <w:tabs>
          <w:tab w:val="clear" w:pos="720"/>
        </w:tabs>
        <w:overflowPunct w:val="0"/>
        <w:autoSpaceDE w:val="0"/>
        <w:autoSpaceDN w:val="0"/>
        <w:adjustRightInd w:val="0"/>
        <w:spacing w:after="60"/>
        <w:ind w:left="709" w:hanging="283"/>
        <w:textAlignment w:val="baseline"/>
        <w:rPr>
          <w:rFonts w:asciiTheme="minorHAnsi" w:hAnsiTheme="minorHAnsi" w:cstheme="minorHAnsi"/>
        </w:rPr>
      </w:pPr>
      <w:r w:rsidRPr="00435C5B">
        <w:rPr>
          <w:rFonts w:asciiTheme="minorHAnsi" w:hAnsiTheme="minorHAnsi" w:cstheme="minorHAnsi"/>
        </w:rPr>
        <w:t>undertaking risk management activities and changes to work methods and prac</w:t>
      </w:r>
      <w:r w:rsidR="00316599" w:rsidRPr="00435C5B">
        <w:rPr>
          <w:rFonts w:asciiTheme="minorHAnsi" w:hAnsiTheme="minorHAnsi" w:cstheme="minorHAnsi"/>
        </w:rPr>
        <w:t>tices to protect staff and all program participants</w:t>
      </w:r>
    </w:p>
    <w:p w:rsidR="00E1380D" w:rsidRPr="00435C5B" w:rsidRDefault="00E1380D" w:rsidP="009B2B30">
      <w:pPr>
        <w:numPr>
          <w:ilvl w:val="0"/>
          <w:numId w:val="31"/>
        </w:numPr>
        <w:tabs>
          <w:tab w:val="clear" w:pos="720"/>
        </w:tabs>
        <w:overflowPunct w:val="0"/>
        <w:autoSpaceDE w:val="0"/>
        <w:autoSpaceDN w:val="0"/>
        <w:adjustRightInd w:val="0"/>
        <w:spacing w:after="60"/>
        <w:ind w:left="709" w:hanging="283"/>
        <w:textAlignment w:val="baseline"/>
        <w:rPr>
          <w:rFonts w:asciiTheme="minorHAnsi" w:hAnsiTheme="minorHAnsi" w:cstheme="minorHAnsi"/>
        </w:rPr>
      </w:pPr>
      <w:r w:rsidRPr="00435C5B">
        <w:rPr>
          <w:rFonts w:asciiTheme="minorHAnsi" w:hAnsiTheme="minorHAnsi" w:cstheme="minorHAnsi"/>
        </w:rPr>
        <w:t>consulting with staff and staff representatives regarding OH&amp;S issues and to enhance the effectiveness of o</w:t>
      </w:r>
      <w:r w:rsidR="00316599" w:rsidRPr="00435C5B">
        <w:rPr>
          <w:rFonts w:asciiTheme="minorHAnsi" w:hAnsiTheme="minorHAnsi" w:cstheme="minorHAnsi"/>
        </w:rPr>
        <w:t>ur OH&amp;S policies and procedures</w:t>
      </w:r>
    </w:p>
    <w:p w:rsidR="00E1380D" w:rsidRPr="00435C5B" w:rsidRDefault="00E1380D" w:rsidP="009B2B30">
      <w:pPr>
        <w:numPr>
          <w:ilvl w:val="0"/>
          <w:numId w:val="31"/>
        </w:numPr>
        <w:tabs>
          <w:tab w:val="clear" w:pos="720"/>
        </w:tabs>
        <w:overflowPunct w:val="0"/>
        <w:autoSpaceDE w:val="0"/>
        <w:autoSpaceDN w:val="0"/>
        <w:adjustRightInd w:val="0"/>
        <w:spacing w:after="60"/>
        <w:ind w:left="709" w:hanging="283"/>
        <w:textAlignment w:val="baseline"/>
        <w:rPr>
          <w:rFonts w:asciiTheme="minorHAnsi" w:hAnsiTheme="minorHAnsi" w:cstheme="minorHAnsi"/>
        </w:rPr>
      </w:pPr>
      <w:r w:rsidRPr="00435C5B">
        <w:rPr>
          <w:rFonts w:asciiTheme="minorHAnsi" w:hAnsiTheme="minorHAnsi" w:cstheme="minorHAnsi"/>
        </w:rPr>
        <w:t>providing adequate OH&amp;S training, information, inst</w:t>
      </w:r>
      <w:r w:rsidR="00316599" w:rsidRPr="00435C5B">
        <w:rPr>
          <w:rFonts w:asciiTheme="minorHAnsi" w:hAnsiTheme="minorHAnsi" w:cstheme="minorHAnsi"/>
        </w:rPr>
        <w:t>ruction and supervision to all staff, mentors and young people, as well as all other workplace participants where appropriate</w:t>
      </w:r>
    </w:p>
    <w:p w:rsidR="00E1380D" w:rsidRPr="00435C5B" w:rsidRDefault="00E1380D" w:rsidP="009B2B30">
      <w:pPr>
        <w:numPr>
          <w:ilvl w:val="0"/>
          <w:numId w:val="31"/>
        </w:numPr>
        <w:tabs>
          <w:tab w:val="clear" w:pos="720"/>
        </w:tabs>
        <w:overflowPunct w:val="0"/>
        <w:autoSpaceDE w:val="0"/>
        <w:autoSpaceDN w:val="0"/>
        <w:adjustRightInd w:val="0"/>
        <w:spacing w:after="60"/>
        <w:ind w:left="709" w:hanging="283"/>
        <w:textAlignment w:val="baseline"/>
        <w:rPr>
          <w:rFonts w:asciiTheme="minorHAnsi" w:hAnsiTheme="minorHAnsi" w:cstheme="minorHAnsi"/>
        </w:rPr>
      </w:pPr>
      <w:r w:rsidRPr="00435C5B">
        <w:rPr>
          <w:rFonts w:asciiTheme="minorHAnsi" w:hAnsiTheme="minorHAnsi" w:cstheme="minorHAnsi"/>
        </w:rPr>
        <w:t>regularly reviewing and evaluating its OH&amp;S systems, including audit and insp</w:t>
      </w:r>
      <w:r w:rsidR="0040015C" w:rsidRPr="00435C5B">
        <w:rPr>
          <w:rFonts w:asciiTheme="minorHAnsi" w:hAnsiTheme="minorHAnsi" w:cstheme="minorHAnsi"/>
        </w:rPr>
        <w:t>ection</w:t>
      </w:r>
      <w:r w:rsidRPr="00435C5B">
        <w:rPr>
          <w:rFonts w:asciiTheme="minorHAnsi" w:hAnsiTheme="minorHAnsi" w:cstheme="minorHAnsi"/>
        </w:rPr>
        <w:t xml:space="preserve"> </w:t>
      </w:r>
    </w:p>
    <w:p w:rsidR="00E1380D" w:rsidRPr="00435C5B" w:rsidRDefault="00E1380D" w:rsidP="009B2B30">
      <w:pPr>
        <w:numPr>
          <w:ilvl w:val="0"/>
          <w:numId w:val="31"/>
        </w:numPr>
        <w:tabs>
          <w:tab w:val="clear" w:pos="720"/>
        </w:tabs>
        <w:overflowPunct w:val="0"/>
        <w:autoSpaceDE w:val="0"/>
        <w:autoSpaceDN w:val="0"/>
        <w:adjustRightInd w:val="0"/>
        <w:spacing w:after="120"/>
        <w:ind w:left="709" w:hanging="283"/>
        <w:textAlignment w:val="baseline"/>
        <w:rPr>
          <w:rFonts w:asciiTheme="minorHAnsi" w:hAnsiTheme="minorHAnsi" w:cstheme="minorHAnsi"/>
        </w:rPr>
      </w:pPr>
      <w:proofErr w:type="gramStart"/>
      <w:r w:rsidRPr="00435C5B">
        <w:rPr>
          <w:rFonts w:asciiTheme="minorHAnsi" w:hAnsiTheme="minorHAnsi" w:cstheme="minorHAnsi"/>
        </w:rPr>
        <w:lastRenderedPageBreak/>
        <w:t>establishing</w:t>
      </w:r>
      <w:proofErr w:type="gramEnd"/>
      <w:r w:rsidRPr="00435C5B">
        <w:rPr>
          <w:rFonts w:asciiTheme="minorHAnsi" w:hAnsiTheme="minorHAnsi" w:cstheme="minorHAnsi"/>
        </w:rPr>
        <w:t xml:space="preserve"> measurable objectives to ensure continued improvement of OH&amp;S standards, including striving for zero accidents in the workplace.</w:t>
      </w:r>
    </w:p>
    <w:p w:rsidR="00E1380D" w:rsidRPr="00435C5B" w:rsidRDefault="00E1380D" w:rsidP="009B2B30">
      <w:pPr>
        <w:spacing w:before="240" w:after="120"/>
        <w:rPr>
          <w:rFonts w:asciiTheme="minorHAnsi" w:hAnsiTheme="minorHAnsi" w:cstheme="minorHAnsi"/>
          <w:b/>
        </w:rPr>
      </w:pPr>
      <w:r w:rsidRPr="00435C5B">
        <w:rPr>
          <w:rFonts w:asciiTheme="minorHAnsi" w:hAnsiTheme="minorHAnsi" w:cstheme="minorHAnsi"/>
          <w:b/>
        </w:rPr>
        <w:t>Responsibilities</w:t>
      </w:r>
    </w:p>
    <w:p w:rsidR="00E1380D" w:rsidRPr="00435C5B" w:rsidRDefault="002F5764" w:rsidP="009B2B30">
      <w:pPr>
        <w:pStyle w:val="Heading2"/>
        <w:spacing w:after="120"/>
        <w:rPr>
          <w:rFonts w:asciiTheme="minorHAnsi" w:hAnsiTheme="minorHAnsi" w:cstheme="minorHAnsi"/>
          <w:b w:val="0"/>
          <w:color w:val="auto"/>
          <w:sz w:val="22"/>
          <w:szCs w:val="22"/>
        </w:rPr>
      </w:pPr>
      <w:r w:rsidRPr="00435C5B">
        <w:rPr>
          <w:rFonts w:asciiTheme="minorHAnsi" w:hAnsiTheme="minorHAnsi" w:cstheme="minorHAnsi"/>
          <w:b w:val="0"/>
          <w:color w:val="auto"/>
          <w:sz w:val="22"/>
          <w:szCs w:val="22"/>
        </w:rPr>
        <w:t>Everyone has a responsibility and a duty of care regarding health and safety in the workplace.</w:t>
      </w:r>
    </w:p>
    <w:p w:rsidR="00E1380D" w:rsidRPr="00435C5B" w:rsidRDefault="002F5764" w:rsidP="009B2B30">
      <w:pPr>
        <w:pStyle w:val="Heading2"/>
        <w:spacing w:after="120"/>
        <w:rPr>
          <w:rFonts w:asciiTheme="minorHAnsi" w:hAnsiTheme="minorHAnsi" w:cstheme="minorHAnsi"/>
          <w:color w:val="auto"/>
          <w:sz w:val="22"/>
          <w:szCs w:val="22"/>
        </w:rPr>
      </w:pPr>
      <w:r w:rsidRPr="00435C5B">
        <w:rPr>
          <w:rFonts w:asciiTheme="minorHAnsi" w:hAnsiTheme="minorHAnsi" w:cstheme="minorHAnsi"/>
          <w:color w:val="auto"/>
          <w:sz w:val="22"/>
          <w:szCs w:val="22"/>
        </w:rPr>
        <w:t xml:space="preserve">Everyone </w:t>
      </w:r>
      <w:r w:rsidRPr="00435C5B">
        <w:rPr>
          <w:rFonts w:asciiTheme="minorHAnsi" w:hAnsiTheme="minorHAnsi" w:cstheme="minorHAnsi"/>
          <w:b w:val="0"/>
          <w:color w:val="auto"/>
          <w:sz w:val="22"/>
          <w:szCs w:val="22"/>
        </w:rPr>
        <w:t>has the responsibility to:</w:t>
      </w:r>
    </w:p>
    <w:p w:rsidR="002B5D15" w:rsidRPr="00435C5B" w:rsidRDefault="002F5764" w:rsidP="009B2B30">
      <w:pPr>
        <w:numPr>
          <w:ilvl w:val="0"/>
          <w:numId w:val="32"/>
        </w:numPr>
        <w:tabs>
          <w:tab w:val="clear" w:pos="1440"/>
        </w:tabs>
        <w:overflowPunct w:val="0"/>
        <w:autoSpaceDE w:val="0"/>
        <w:autoSpaceDN w:val="0"/>
        <w:adjustRightInd w:val="0"/>
        <w:spacing w:after="60"/>
        <w:ind w:left="709" w:hanging="283"/>
        <w:textAlignment w:val="baseline"/>
        <w:rPr>
          <w:rFonts w:asciiTheme="minorHAnsi" w:hAnsiTheme="minorHAnsi" w:cstheme="minorHAnsi"/>
          <w:bCs/>
        </w:rPr>
      </w:pPr>
      <w:r w:rsidRPr="00435C5B">
        <w:rPr>
          <w:rFonts w:asciiTheme="minorHAnsi" w:hAnsiTheme="minorHAnsi" w:cstheme="minorHAnsi"/>
        </w:rPr>
        <w:t xml:space="preserve">adhere to instructions provided by their supervisors and managers or as set out in </w:t>
      </w:r>
      <w:proofErr w:type="spellStart"/>
      <w:r w:rsidRPr="00435C5B">
        <w:rPr>
          <w:rFonts w:asciiTheme="minorHAnsi" w:hAnsiTheme="minorHAnsi" w:cstheme="minorHAnsi"/>
        </w:rPr>
        <w:t>GenYZ's</w:t>
      </w:r>
      <w:proofErr w:type="spellEnd"/>
      <w:r w:rsidRPr="00435C5B">
        <w:rPr>
          <w:rFonts w:asciiTheme="minorHAnsi" w:hAnsiTheme="minorHAnsi" w:cstheme="minorHAnsi"/>
        </w:rPr>
        <w:t xml:space="preserve"> policies relat</w:t>
      </w:r>
      <w:r w:rsidR="0040015C" w:rsidRPr="00435C5B">
        <w:rPr>
          <w:rFonts w:asciiTheme="minorHAnsi" w:hAnsiTheme="minorHAnsi" w:cstheme="minorHAnsi"/>
        </w:rPr>
        <w:t>ing to health and safety issues</w:t>
      </w:r>
    </w:p>
    <w:p w:rsidR="002B5D15" w:rsidRPr="00435C5B" w:rsidRDefault="002F5764" w:rsidP="009B2B30">
      <w:pPr>
        <w:numPr>
          <w:ilvl w:val="0"/>
          <w:numId w:val="32"/>
        </w:numPr>
        <w:tabs>
          <w:tab w:val="clear" w:pos="1440"/>
        </w:tabs>
        <w:overflowPunct w:val="0"/>
        <w:autoSpaceDE w:val="0"/>
        <w:autoSpaceDN w:val="0"/>
        <w:adjustRightInd w:val="0"/>
        <w:spacing w:after="60"/>
        <w:ind w:left="709" w:hanging="283"/>
        <w:textAlignment w:val="baseline"/>
        <w:rPr>
          <w:rFonts w:asciiTheme="minorHAnsi" w:hAnsiTheme="minorHAnsi" w:cstheme="minorHAnsi"/>
          <w:bCs/>
        </w:rPr>
      </w:pPr>
      <w:r w:rsidRPr="00435C5B">
        <w:rPr>
          <w:rFonts w:asciiTheme="minorHAnsi" w:hAnsiTheme="minorHAnsi" w:cstheme="minorHAnsi"/>
        </w:rPr>
        <w:t>immediately report any unsafe work practices or equipment to their manag</w:t>
      </w:r>
      <w:r w:rsidR="0040015C" w:rsidRPr="00435C5B">
        <w:rPr>
          <w:rFonts w:asciiTheme="minorHAnsi" w:hAnsiTheme="minorHAnsi" w:cstheme="minorHAnsi"/>
        </w:rPr>
        <w:t>er or supervisor</w:t>
      </w:r>
    </w:p>
    <w:p w:rsidR="002B5D15" w:rsidRPr="00435C5B" w:rsidRDefault="002F5764" w:rsidP="009B2B30">
      <w:pPr>
        <w:numPr>
          <w:ilvl w:val="0"/>
          <w:numId w:val="32"/>
        </w:numPr>
        <w:tabs>
          <w:tab w:val="clear" w:pos="1440"/>
        </w:tabs>
        <w:overflowPunct w:val="0"/>
        <w:autoSpaceDE w:val="0"/>
        <w:autoSpaceDN w:val="0"/>
        <w:adjustRightInd w:val="0"/>
        <w:spacing w:after="60"/>
        <w:ind w:left="709" w:hanging="283"/>
        <w:textAlignment w:val="baseline"/>
        <w:rPr>
          <w:rFonts w:asciiTheme="minorHAnsi" w:hAnsiTheme="minorHAnsi" w:cstheme="minorHAnsi"/>
          <w:bCs/>
        </w:rPr>
      </w:pPr>
      <w:r w:rsidRPr="00435C5B">
        <w:rPr>
          <w:rFonts w:asciiTheme="minorHAnsi" w:hAnsiTheme="minorHAnsi" w:cstheme="minorHAnsi"/>
        </w:rPr>
        <w:t>no</w:t>
      </w:r>
      <w:r w:rsidR="0040015C" w:rsidRPr="00435C5B">
        <w:rPr>
          <w:rFonts w:asciiTheme="minorHAnsi" w:hAnsiTheme="minorHAnsi" w:cstheme="minorHAnsi"/>
        </w:rPr>
        <w:t>t misuse, damage, refuse to use,</w:t>
      </w:r>
      <w:r w:rsidRPr="00435C5B">
        <w:rPr>
          <w:rFonts w:asciiTheme="minorHAnsi" w:hAnsiTheme="minorHAnsi" w:cstheme="minorHAnsi"/>
        </w:rPr>
        <w:t xml:space="preserve"> or interfere with anything provided in the interest of </w:t>
      </w:r>
      <w:r w:rsidR="00E1380D" w:rsidRPr="00435C5B">
        <w:rPr>
          <w:rFonts w:asciiTheme="minorHAnsi" w:hAnsiTheme="minorHAnsi" w:cstheme="minorHAnsi"/>
        </w:rPr>
        <w:t>OH&amp;S</w:t>
      </w:r>
    </w:p>
    <w:p w:rsidR="002B5D15" w:rsidRPr="00435C5B" w:rsidRDefault="002F5764" w:rsidP="009B2B30">
      <w:pPr>
        <w:numPr>
          <w:ilvl w:val="0"/>
          <w:numId w:val="32"/>
        </w:numPr>
        <w:tabs>
          <w:tab w:val="clear" w:pos="1440"/>
        </w:tabs>
        <w:overflowPunct w:val="0"/>
        <w:autoSpaceDE w:val="0"/>
        <w:autoSpaceDN w:val="0"/>
        <w:adjustRightInd w:val="0"/>
        <w:spacing w:after="60"/>
        <w:ind w:left="709" w:hanging="283"/>
        <w:textAlignment w:val="baseline"/>
        <w:rPr>
          <w:rFonts w:asciiTheme="minorHAnsi" w:hAnsiTheme="minorHAnsi" w:cstheme="minorHAnsi"/>
          <w:bCs/>
        </w:rPr>
      </w:pPr>
      <w:r w:rsidRPr="00435C5B">
        <w:rPr>
          <w:rFonts w:asciiTheme="minorHAnsi" w:hAnsiTheme="minorHAnsi" w:cstheme="minorHAnsi"/>
        </w:rPr>
        <w:t xml:space="preserve">perform all duties in a manner that ensures their own health and safety and the </w:t>
      </w:r>
      <w:r w:rsidR="0040015C" w:rsidRPr="00435C5B">
        <w:rPr>
          <w:rFonts w:asciiTheme="minorHAnsi" w:hAnsiTheme="minorHAnsi" w:cstheme="minorHAnsi"/>
        </w:rPr>
        <w:t>health and safety of others</w:t>
      </w:r>
    </w:p>
    <w:p w:rsidR="002B5D15" w:rsidRPr="00435C5B" w:rsidRDefault="002F5764" w:rsidP="0040015C">
      <w:pPr>
        <w:numPr>
          <w:ilvl w:val="0"/>
          <w:numId w:val="32"/>
        </w:numPr>
        <w:tabs>
          <w:tab w:val="clear" w:pos="1440"/>
        </w:tabs>
        <w:overflowPunct w:val="0"/>
        <w:autoSpaceDE w:val="0"/>
        <w:autoSpaceDN w:val="0"/>
        <w:adjustRightInd w:val="0"/>
        <w:ind w:left="709" w:hanging="283"/>
        <w:textAlignment w:val="baseline"/>
        <w:rPr>
          <w:rFonts w:asciiTheme="minorHAnsi" w:hAnsiTheme="minorHAnsi" w:cstheme="minorHAnsi"/>
          <w:bCs/>
        </w:rPr>
      </w:pPr>
      <w:proofErr w:type="gramStart"/>
      <w:r w:rsidRPr="00435C5B">
        <w:rPr>
          <w:rFonts w:asciiTheme="minorHAnsi" w:hAnsiTheme="minorHAnsi" w:cstheme="minorHAnsi"/>
        </w:rPr>
        <w:t>cooperate</w:t>
      </w:r>
      <w:proofErr w:type="gramEnd"/>
      <w:r w:rsidRPr="00435C5B">
        <w:rPr>
          <w:rFonts w:asciiTheme="minorHAnsi" w:hAnsiTheme="minorHAnsi" w:cstheme="minorHAnsi"/>
        </w:rPr>
        <w:t xml:space="preserve"> with others to enable the achievement of health and safety responsibilities.</w:t>
      </w:r>
    </w:p>
    <w:p w:rsidR="00E1380D" w:rsidRPr="00435C5B" w:rsidRDefault="00E1380D" w:rsidP="0040015C">
      <w:pPr>
        <w:pStyle w:val="Heading2"/>
        <w:spacing w:before="0" w:after="200"/>
        <w:rPr>
          <w:rFonts w:asciiTheme="minorHAnsi" w:hAnsiTheme="minorHAnsi" w:cstheme="minorHAnsi"/>
          <w:b w:val="0"/>
          <w:color w:val="auto"/>
          <w:sz w:val="22"/>
          <w:szCs w:val="22"/>
        </w:rPr>
      </w:pPr>
      <w:r w:rsidRPr="00435C5B">
        <w:rPr>
          <w:rFonts w:asciiTheme="minorHAnsi" w:hAnsiTheme="minorHAnsi" w:cstheme="minorHAnsi"/>
          <w:b w:val="0"/>
          <w:color w:val="auto"/>
          <w:sz w:val="22"/>
          <w:szCs w:val="22"/>
        </w:rPr>
        <w:t xml:space="preserve">GenYZ management </w:t>
      </w:r>
      <w:r w:rsidR="0040015C" w:rsidRPr="00435C5B">
        <w:rPr>
          <w:rFonts w:asciiTheme="minorHAnsi" w:hAnsiTheme="minorHAnsi" w:cstheme="minorHAnsi"/>
          <w:b w:val="0"/>
          <w:color w:val="auto"/>
          <w:sz w:val="22"/>
          <w:szCs w:val="22"/>
        </w:rPr>
        <w:t>is</w:t>
      </w:r>
      <w:r w:rsidRPr="00435C5B">
        <w:rPr>
          <w:rFonts w:asciiTheme="minorHAnsi" w:hAnsiTheme="minorHAnsi" w:cstheme="minorHAnsi"/>
          <w:b w:val="0"/>
          <w:color w:val="auto"/>
          <w:sz w:val="22"/>
          <w:szCs w:val="22"/>
        </w:rPr>
        <w:t xml:space="preserve"> accountable for providing a </w:t>
      </w:r>
      <w:r w:rsidR="0040015C" w:rsidRPr="00435C5B">
        <w:rPr>
          <w:rFonts w:asciiTheme="minorHAnsi" w:hAnsiTheme="minorHAnsi" w:cstheme="minorHAnsi"/>
          <w:b w:val="0"/>
          <w:color w:val="auto"/>
          <w:sz w:val="22"/>
          <w:szCs w:val="22"/>
        </w:rPr>
        <w:t>safe and healthy workplace for p</w:t>
      </w:r>
      <w:r w:rsidRPr="00435C5B">
        <w:rPr>
          <w:rFonts w:asciiTheme="minorHAnsi" w:hAnsiTheme="minorHAnsi" w:cstheme="minorHAnsi"/>
          <w:b w:val="0"/>
          <w:color w:val="auto"/>
          <w:sz w:val="22"/>
          <w:szCs w:val="22"/>
        </w:rPr>
        <w:t xml:space="preserve">rogram staff and ensuring adequate resources are provided to meet OH&amp;S objectives, in accordance with this policy. </w:t>
      </w:r>
    </w:p>
    <w:p w:rsidR="00E1380D" w:rsidRPr="00435C5B" w:rsidRDefault="002F5764" w:rsidP="009B2B30">
      <w:pPr>
        <w:pStyle w:val="Heading2"/>
        <w:numPr>
          <w:ins w:id="5" w:author="Middletons" w:date="2012-06-04T14:45:00Z"/>
        </w:numPr>
        <w:spacing w:before="0" w:after="120"/>
        <w:rPr>
          <w:rFonts w:asciiTheme="minorHAnsi" w:hAnsiTheme="minorHAnsi" w:cstheme="minorHAnsi"/>
          <w:color w:val="auto"/>
          <w:sz w:val="22"/>
          <w:szCs w:val="22"/>
        </w:rPr>
      </w:pPr>
      <w:r w:rsidRPr="00435C5B">
        <w:rPr>
          <w:rFonts w:asciiTheme="minorHAnsi" w:hAnsiTheme="minorHAnsi" w:cstheme="minorHAnsi"/>
          <w:color w:val="auto"/>
          <w:sz w:val="22"/>
          <w:szCs w:val="22"/>
        </w:rPr>
        <w:t xml:space="preserve">GenYZ management </w:t>
      </w:r>
      <w:r w:rsidR="00E1380D" w:rsidRPr="00435C5B">
        <w:rPr>
          <w:rFonts w:asciiTheme="minorHAnsi" w:hAnsiTheme="minorHAnsi" w:cstheme="minorHAnsi"/>
          <w:b w:val="0"/>
          <w:color w:val="auto"/>
          <w:sz w:val="22"/>
          <w:szCs w:val="22"/>
        </w:rPr>
        <w:t>will, as far as reasonably practicable, ensure that:</w:t>
      </w:r>
    </w:p>
    <w:p w:rsidR="00E1380D" w:rsidRPr="00435C5B" w:rsidRDefault="00E1380D" w:rsidP="009B2B30">
      <w:pPr>
        <w:numPr>
          <w:ilvl w:val="0"/>
          <w:numId w:val="32"/>
        </w:numPr>
        <w:tabs>
          <w:tab w:val="clear" w:pos="1440"/>
        </w:tabs>
        <w:overflowPunct w:val="0"/>
        <w:autoSpaceDE w:val="0"/>
        <w:autoSpaceDN w:val="0"/>
        <w:adjustRightInd w:val="0"/>
        <w:spacing w:after="60"/>
        <w:ind w:left="709" w:hanging="284"/>
        <w:textAlignment w:val="baseline"/>
        <w:rPr>
          <w:rFonts w:asciiTheme="minorHAnsi" w:hAnsiTheme="minorHAnsi" w:cstheme="minorHAnsi"/>
        </w:rPr>
      </w:pPr>
      <w:r w:rsidRPr="00435C5B">
        <w:rPr>
          <w:rFonts w:asciiTheme="minorHAnsi" w:hAnsiTheme="minorHAnsi" w:cstheme="minorHAnsi"/>
        </w:rPr>
        <w:t xml:space="preserve">steps are taken </w:t>
      </w:r>
      <w:r w:rsidR="002F5764" w:rsidRPr="00435C5B">
        <w:rPr>
          <w:rFonts w:asciiTheme="minorHAnsi" w:hAnsiTheme="minorHAnsi" w:cstheme="minorHAnsi"/>
        </w:rPr>
        <w:t>to identify, assess and eliminate or control a</w:t>
      </w:r>
      <w:r w:rsidR="0040015C" w:rsidRPr="00435C5B">
        <w:rPr>
          <w:rFonts w:asciiTheme="minorHAnsi" w:hAnsiTheme="minorHAnsi" w:cstheme="minorHAnsi"/>
        </w:rPr>
        <w:t>ny known or potential risks to staff, mentors and young p</w:t>
      </w:r>
      <w:r w:rsidR="002F5764" w:rsidRPr="00435C5B">
        <w:rPr>
          <w:rFonts w:asciiTheme="minorHAnsi" w:hAnsiTheme="minorHAnsi" w:cstheme="minorHAnsi"/>
        </w:rPr>
        <w:t>eople, as well as al</w:t>
      </w:r>
      <w:r w:rsidR="0040015C" w:rsidRPr="00435C5B">
        <w:rPr>
          <w:rFonts w:asciiTheme="minorHAnsi" w:hAnsiTheme="minorHAnsi" w:cstheme="minorHAnsi"/>
        </w:rPr>
        <w:t>l other workplace participants</w:t>
      </w:r>
    </w:p>
    <w:p w:rsidR="00E1380D" w:rsidRPr="00435C5B" w:rsidRDefault="002F5764" w:rsidP="009B2B30">
      <w:pPr>
        <w:numPr>
          <w:ilvl w:val="0"/>
          <w:numId w:val="32"/>
        </w:numPr>
        <w:tabs>
          <w:tab w:val="clear" w:pos="1440"/>
        </w:tabs>
        <w:overflowPunct w:val="0"/>
        <w:autoSpaceDE w:val="0"/>
        <w:autoSpaceDN w:val="0"/>
        <w:adjustRightInd w:val="0"/>
        <w:spacing w:after="60"/>
        <w:ind w:left="709" w:hanging="284"/>
        <w:textAlignment w:val="baseline"/>
        <w:rPr>
          <w:rFonts w:asciiTheme="minorHAnsi" w:hAnsiTheme="minorHAnsi" w:cstheme="minorHAnsi"/>
        </w:rPr>
      </w:pPr>
      <w:r w:rsidRPr="00435C5B">
        <w:rPr>
          <w:rFonts w:asciiTheme="minorHAnsi" w:hAnsiTheme="minorHAnsi" w:cstheme="minorHAnsi"/>
        </w:rPr>
        <w:t>appropriate OH&amp;S policies and procedures are developed, documented and implem</w:t>
      </w:r>
      <w:r w:rsidR="0040015C" w:rsidRPr="00435C5B">
        <w:rPr>
          <w:rFonts w:asciiTheme="minorHAnsi" w:hAnsiTheme="minorHAnsi" w:cstheme="minorHAnsi"/>
        </w:rPr>
        <w:t>ented consistently across GenYZ</w:t>
      </w:r>
    </w:p>
    <w:p w:rsidR="00E1380D" w:rsidRPr="00435C5B" w:rsidRDefault="002F5764" w:rsidP="009B2B30">
      <w:pPr>
        <w:numPr>
          <w:ilvl w:val="0"/>
          <w:numId w:val="32"/>
        </w:numPr>
        <w:tabs>
          <w:tab w:val="clear" w:pos="1440"/>
        </w:tabs>
        <w:overflowPunct w:val="0"/>
        <w:autoSpaceDE w:val="0"/>
        <w:autoSpaceDN w:val="0"/>
        <w:adjustRightInd w:val="0"/>
        <w:spacing w:after="60"/>
        <w:ind w:left="709" w:hanging="284"/>
        <w:textAlignment w:val="baseline"/>
        <w:rPr>
          <w:rFonts w:asciiTheme="minorHAnsi" w:hAnsiTheme="minorHAnsi" w:cstheme="minorHAnsi"/>
        </w:rPr>
      </w:pPr>
      <w:r w:rsidRPr="00435C5B">
        <w:rPr>
          <w:rFonts w:asciiTheme="minorHAnsi" w:hAnsiTheme="minorHAnsi" w:cstheme="minorHAnsi"/>
        </w:rPr>
        <w:t>procedures exist to identify, develop, implement, assess and annually review OH&amp;S policies, procedures and perform</w:t>
      </w:r>
      <w:r w:rsidR="0040015C" w:rsidRPr="00435C5B">
        <w:rPr>
          <w:rFonts w:asciiTheme="minorHAnsi" w:hAnsiTheme="minorHAnsi" w:cstheme="minorHAnsi"/>
        </w:rPr>
        <w:t>ance</w:t>
      </w:r>
    </w:p>
    <w:p w:rsidR="002B5D15" w:rsidRPr="00435C5B" w:rsidRDefault="0040015C" w:rsidP="009B2B30">
      <w:pPr>
        <w:numPr>
          <w:ilvl w:val="0"/>
          <w:numId w:val="32"/>
        </w:numPr>
        <w:tabs>
          <w:tab w:val="clear" w:pos="1440"/>
        </w:tabs>
        <w:overflowPunct w:val="0"/>
        <w:autoSpaceDE w:val="0"/>
        <w:autoSpaceDN w:val="0"/>
        <w:adjustRightInd w:val="0"/>
        <w:spacing w:after="60"/>
        <w:ind w:left="709" w:hanging="284"/>
        <w:textAlignment w:val="baseline"/>
        <w:rPr>
          <w:rFonts w:asciiTheme="minorHAnsi" w:hAnsiTheme="minorHAnsi" w:cstheme="minorHAnsi"/>
        </w:rPr>
      </w:pPr>
      <w:r w:rsidRPr="00435C5B">
        <w:rPr>
          <w:rFonts w:asciiTheme="minorHAnsi" w:hAnsiTheme="minorHAnsi" w:cstheme="minorHAnsi"/>
        </w:rPr>
        <w:t>program s</w:t>
      </w:r>
      <w:r w:rsidR="002F5764" w:rsidRPr="00435C5B">
        <w:rPr>
          <w:rFonts w:asciiTheme="minorHAnsi" w:hAnsiTheme="minorHAnsi" w:cstheme="minorHAnsi"/>
        </w:rPr>
        <w:t xml:space="preserve">taff are consulted about any proposed changes to OH&amp;S policies or procedures </w:t>
      </w:r>
      <w:r w:rsidRPr="00435C5B">
        <w:rPr>
          <w:rFonts w:asciiTheme="minorHAnsi" w:hAnsiTheme="minorHAnsi" w:cstheme="minorHAnsi"/>
        </w:rPr>
        <w:t>that</w:t>
      </w:r>
      <w:r w:rsidR="002F5764" w:rsidRPr="00435C5B">
        <w:rPr>
          <w:rFonts w:asciiTheme="minorHAnsi" w:hAnsiTheme="minorHAnsi" w:cstheme="minorHAnsi"/>
        </w:rPr>
        <w:t xml:space="preserve"> affect them and about health and safety issues in general</w:t>
      </w:r>
    </w:p>
    <w:p w:rsidR="002B5D15" w:rsidRPr="00435C5B" w:rsidRDefault="0040015C" w:rsidP="0040015C">
      <w:pPr>
        <w:numPr>
          <w:ilvl w:val="0"/>
          <w:numId w:val="32"/>
        </w:numPr>
        <w:tabs>
          <w:tab w:val="clear" w:pos="1440"/>
        </w:tabs>
        <w:overflowPunct w:val="0"/>
        <w:autoSpaceDE w:val="0"/>
        <w:autoSpaceDN w:val="0"/>
        <w:adjustRightInd w:val="0"/>
        <w:ind w:left="709" w:hanging="284"/>
        <w:textAlignment w:val="baseline"/>
        <w:rPr>
          <w:rFonts w:asciiTheme="minorHAnsi" w:hAnsiTheme="minorHAnsi" w:cstheme="minorHAnsi"/>
        </w:rPr>
      </w:pPr>
      <w:proofErr w:type="gramStart"/>
      <w:r w:rsidRPr="00435C5B">
        <w:rPr>
          <w:rFonts w:asciiTheme="minorHAnsi" w:hAnsiTheme="minorHAnsi" w:cstheme="minorHAnsi"/>
        </w:rPr>
        <w:t>staff</w:t>
      </w:r>
      <w:proofErr w:type="gramEnd"/>
      <w:r w:rsidRPr="00435C5B">
        <w:rPr>
          <w:rFonts w:asciiTheme="minorHAnsi" w:hAnsiTheme="minorHAnsi" w:cstheme="minorHAnsi"/>
        </w:rPr>
        <w:t>, mentors and young people, as well as all other workplace p</w:t>
      </w:r>
      <w:r w:rsidR="00E1380D" w:rsidRPr="00435C5B">
        <w:rPr>
          <w:rFonts w:asciiTheme="minorHAnsi" w:hAnsiTheme="minorHAnsi" w:cstheme="minorHAnsi"/>
        </w:rPr>
        <w:t xml:space="preserve">articipants are provided adequate training, instruction, information and supervision </w:t>
      </w:r>
      <w:r w:rsidR="002778B0" w:rsidRPr="00435C5B">
        <w:rPr>
          <w:rFonts w:asciiTheme="minorHAnsi" w:hAnsiTheme="minorHAnsi" w:cstheme="minorHAnsi"/>
        </w:rPr>
        <w:t>and have</w:t>
      </w:r>
      <w:r w:rsidR="00E1380D" w:rsidRPr="00435C5B">
        <w:rPr>
          <w:rFonts w:asciiTheme="minorHAnsi" w:hAnsiTheme="minorHAnsi" w:cstheme="minorHAnsi"/>
        </w:rPr>
        <w:t xml:space="preserve"> the required knowledge and skills as well as the necessary equipment and conditions, in order to effectively and safely carry out their work duties.</w:t>
      </w:r>
    </w:p>
    <w:p w:rsidR="00E1380D" w:rsidRPr="00435C5B" w:rsidRDefault="002F5764" w:rsidP="0040015C">
      <w:pPr>
        <w:pStyle w:val="Heading2"/>
        <w:spacing w:before="0" w:after="120"/>
        <w:rPr>
          <w:rFonts w:asciiTheme="minorHAnsi" w:hAnsiTheme="minorHAnsi" w:cstheme="minorHAnsi"/>
          <w:b w:val="0"/>
          <w:color w:val="auto"/>
          <w:sz w:val="22"/>
          <w:szCs w:val="22"/>
        </w:rPr>
      </w:pPr>
      <w:r w:rsidRPr="00435C5B">
        <w:rPr>
          <w:rFonts w:asciiTheme="minorHAnsi" w:hAnsiTheme="minorHAnsi" w:cstheme="minorHAnsi"/>
          <w:color w:val="auto"/>
          <w:sz w:val="22"/>
          <w:szCs w:val="22"/>
        </w:rPr>
        <w:t xml:space="preserve">Program staff </w:t>
      </w:r>
      <w:r w:rsidRPr="00435C5B">
        <w:rPr>
          <w:rFonts w:asciiTheme="minorHAnsi" w:hAnsiTheme="minorHAnsi" w:cstheme="minorHAnsi"/>
          <w:b w:val="0"/>
          <w:color w:val="auto"/>
          <w:sz w:val="22"/>
          <w:szCs w:val="22"/>
        </w:rPr>
        <w:t xml:space="preserve">will, as far as reasonably practicable: </w:t>
      </w:r>
    </w:p>
    <w:p w:rsidR="00E1380D" w:rsidRPr="00435C5B" w:rsidRDefault="00E1380D" w:rsidP="009B2B30">
      <w:pPr>
        <w:numPr>
          <w:ilvl w:val="0"/>
          <w:numId w:val="34"/>
        </w:numPr>
        <w:tabs>
          <w:tab w:val="clear" w:pos="720"/>
        </w:tabs>
        <w:overflowPunct w:val="0"/>
        <w:autoSpaceDE w:val="0"/>
        <w:autoSpaceDN w:val="0"/>
        <w:adjustRightInd w:val="0"/>
        <w:spacing w:after="60"/>
        <w:ind w:left="709" w:hanging="283"/>
        <w:textAlignment w:val="baseline"/>
        <w:rPr>
          <w:rFonts w:asciiTheme="minorHAnsi" w:hAnsiTheme="minorHAnsi" w:cstheme="minorHAnsi"/>
        </w:rPr>
      </w:pPr>
      <w:r w:rsidRPr="00435C5B">
        <w:rPr>
          <w:rFonts w:asciiTheme="minorHAnsi" w:hAnsiTheme="minorHAnsi" w:cstheme="minorHAnsi"/>
        </w:rPr>
        <w:t>implement relevant health and safety policies and procedures</w:t>
      </w:r>
    </w:p>
    <w:p w:rsidR="00E1380D" w:rsidRPr="00435C5B" w:rsidRDefault="00E1380D" w:rsidP="009B2B30">
      <w:pPr>
        <w:numPr>
          <w:ilvl w:val="0"/>
          <w:numId w:val="34"/>
        </w:numPr>
        <w:tabs>
          <w:tab w:val="clear" w:pos="720"/>
        </w:tabs>
        <w:overflowPunct w:val="0"/>
        <w:autoSpaceDE w:val="0"/>
        <w:autoSpaceDN w:val="0"/>
        <w:adjustRightInd w:val="0"/>
        <w:spacing w:after="60"/>
        <w:ind w:left="709" w:hanging="283"/>
        <w:textAlignment w:val="baseline"/>
        <w:rPr>
          <w:rFonts w:asciiTheme="minorHAnsi" w:hAnsiTheme="minorHAnsi" w:cstheme="minorHAnsi"/>
        </w:rPr>
      </w:pPr>
      <w:r w:rsidRPr="00435C5B">
        <w:rPr>
          <w:rFonts w:asciiTheme="minorHAnsi" w:hAnsiTheme="minorHAnsi" w:cstheme="minorHAnsi"/>
        </w:rPr>
        <w:t>identify, assess and control all risks to health and safety within the program</w:t>
      </w:r>
    </w:p>
    <w:p w:rsidR="00E1380D" w:rsidRPr="00435C5B" w:rsidRDefault="00E1380D" w:rsidP="009B2B30">
      <w:pPr>
        <w:numPr>
          <w:ilvl w:val="0"/>
          <w:numId w:val="34"/>
        </w:numPr>
        <w:tabs>
          <w:tab w:val="clear" w:pos="720"/>
        </w:tabs>
        <w:overflowPunct w:val="0"/>
        <w:autoSpaceDE w:val="0"/>
        <w:autoSpaceDN w:val="0"/>
        <w:adjustRightInd w:val="0"/>
        <w:spacing w:after="60"/>
        <w:ind w:left="709" w:hanging="283"/>
        <w:textAlignment w:val="baseline"/>
        <w:rPr>
          <w:rFonts w:asciiTheme="minorHAnsi" w:hAnsiTheme="minorHAnsi" w:cstheme="minorHAnsi"/>
        </w:rPr>
      </w:pPr>
      <w:r w:rsidRPr="00435C5B">
        <w:rPr>
          <w:rFonts w:asciiTheme="minorHAnsi" w:hAnsiTheme="minorHAnsi" w:cstheme="minorHAnsi"/>
        </w:rPr>
        <w:t>monitor deviations from standards and take steps to improve risk control measures</w:t>
      </w:r>
    </w:p>
    <w:p w:rsidR="00E1380D" w:rsidRPr="00435C5B" w:rsidRDefault="00E1380D" w:rsidP="009B2B30">
      <w:pPr>
        <w:numPr>
          <w:ilvl w:val="0"/>
          <w:numId w:val="34"/>
        </w:numPr>
        <w:tabs>
          <w:tab w:val="clear" w:pos="720"/>
        </w:tabs>
        <w:overflowPunct w:val="0"/>
        <w:autoSpaceDE w:val="0"/>
        <w:autoSpaceDN w:val="0"/>
        <w:adjustRightInd w:val="0"/>
        <w:spacing w:after="60"/>
        <w:ind w:left="709" w:hanging="283"/>
        <w:textAlignment w:val="baseline"/>
        <w:rPr>
          <w:rFonts w:asciiTheme="minorHAnsi" w:hAnsiTheme="minorHAnsi" w:cstheme="minorHAnsi"/>
        </w:rPr>
      </w:pPr>
      <w:r w:rsidRPr="00435C5B">
        <w:rPr>
          <w:rFonts w:asciiTheme="minorHAnsi" w:hAnsiTheme="minorHAnsi" w:cstheme="minorHAnsi"/>
        </w:rPr>
        <w:t xml:space="preserve">make sure </w:t>
      </w:r>
      <w:r w:rsidR="0040015C" w:rsidRPr="00435C5B">
        <w:rPr>
          <w:rFonts w:asciiTheme="minorHAnsi" w:hAnsiTheme="minorHAnsi" w:cstheme="minorHAnsi"/>
        </w:rPr>
        <w:t>m</w:t>
      </w:r>
      <w:r w:rsidRPr="00435C5B">
        <w:rPr>
          <w:rFonts w:asciiTheme="minorHAnsi" w:hAnsiTheme="minorHAnsi" w:cstheme="minorHAnsi"/>
        </w:rPr>
        <w:t xml:space="preserve">entors have adequate knowledge to safely fulfil their roles </w:t>
      </w:r>
    </w:p>
    <w:p w:rsidR="00E1380D" w:rsidRPr="00435C5B" w:rsidRDefault="00E1380D" w:rsidP="009B2B30">
      <w:pPr>
        <w:numPr>
          <w:ilvl w:val="0"/>
          <w:numId w:val="34"/>
        </w:numPr>
        <w:tabs>
          <w:tab w:val="clear" w:pos="720"/>
        </w:tabs>
        <w:overflowPunct w:val="0"/>
        <w:autoSpaceDE w:val="0"/>
        <w:autoSpaceDN w:val="0"/>
        <w:adjustRightInd w:val="0"/>
        <w:spacing w:after="60"/>
        <w:ind w:left="709" w:hanging="283"/>
        <w:textAlignment w:val="baseline"/>
        <w:rPr>
          <w:rFonts w:asciiTheme="minorHAnsi" w:hAnsiTheme="minorHAnsi" w:cstheme="minorHAnsi"/>
        </w:rPr>
      </w:pPr>
      <w:r w:rsidRPr="00435C5B">
        <w:rPr>
          <w:rFonts w:asciiTheme="minorHAnsi" w:hAnsiTheme="minorHAnsi" w:cstheme="minorHAnsi"/>
        </w:rPr>
        <w:t xml:space="preserve">consult </w:t>
      </w:r>
      <w:r w:rsidR="0040015C" w:rsidRPr="00435C5B">
        <w:rPr>
          <w:rFonts w:asciiTheme="minorHAnsi" w:hAnsiTheme="minorHAnsi" w:cstheme="minorHAnsi"/>
        </w:rPr>
        <w:t>other staff and m</w:t>
      </w:r>
      <w:r w:rsidRPr="00435C5B">
        <w:rPr>
          <w:rFonts w:asciiTheme="minorHAnsi" w:hAnsiTheme="minorHAnsi" w:cstheme="minorHAnsi"/>
        </w:rPr>
        <w:t xml:space="preserve">entors about any proposals for changes to OH&amp;S policies or procedures </w:t>
      </w:r>
      <w:r w:rsidR="0040015C" w:rsidRPr="00435C5B">
        <w:rPr>
          <w:rFonts w:asciiTheme="minorHAnsi" w:hAnsiTheme="minorHAnsi" w:cstheme="minorHAnsi"/>
        </w:rPr>
        <w:t>that</w:t>
      </w:r>
      <w:r w:rsidRPr="00435C5B">
        <w:rPr>
          <w:rFonts w:asciiTheme="minorHAnsi" w:hAnsiTheme="minorHAnsi" w:cstheme="minorHAnsi"/>
        </w:rPr>
        <w:t xml:space="preserve"> affect them</w:t>
      </w:r>
    </w:p>
    <w:p w:rsidR="00E1380D" w:rsidRPr="00435C5B" w:rsidRDefault="00E1380D" w:rsidP="0040015C">
      <w:pPr>
        <w:numPr>
          <w:ilvl w:val="0"/>
          <w:numId w:val="34"/>
        </w:numPr>
        <w:tabs>
          <w:tab w:val="clear" w:pos="720"/>
        </w:tabs>
        <w:overflowPunct w:val="0"/>
        <w:autoSpaceDE w:val="0"/>
        <w:autoSpaceDN w:val="0"/>
        <w:adjustRightInd w:val="0"/>
        <w:ind w:left="709" w:hanging="283"/>
        <w:textAlignment w:val="baseline"/>
        <w:rPr>
          <w:rFonts w:asciiTheme="minorHAnsi" w:hAnsiTheme="minorHAnsi" w:cstheme="minorHAnsi"/>
        </w:rPr>
      </w:pPr>
      <w:proofErr w:type="gramStart"/>
      <w:r w:rsidRPr="00435C5B">
        <w:rPr>
          <w:rFonts w:asciiTheme="minorHAnsi" w:hAnsiTheme="minorHAnsi" w:cstheme="minorHAnsi"/>
        </w:rPr>
        <w:t>report</w:t>
      </w:r>
      <w:proofErr w:type="gramEnd"/>
      <w:r w:rsidRPr="00435C5B">
        <w:rPr>
          <w:rFonts w:asciiTheme="minorHAnsi" w:hAnsiTheme="minorHAnsi" w:cstheme="minorHAnsi"/>
        </w:rPr>
        <w:t xml:space="preserve"> any incident within the program </w:t>
      </w:r>
      <w:r w:rsidR="002F5764" w:rsidRPr="00435C5B">
        <w:rPr>
          <w:rFonts w:asciiTheme="minorHAnsi" w:hAnsiTheme="minorHAnsi" w:cstheme="minorHAnsi"/>
        </w:rPr>
        <w:t xml:space="preserve">to a manager or supervisor as soon as practicable (by telephone or verbal notification). </w:t>
      </w:r>
    </w:p>
    <w:p w:rsidR="00E1380D" w:rsidRPr="00435C5B" w:rsidRDefault="0040015C" w:rsidP="0040015C">
      <w:pPr>
        <w:pStyle w:val="Heading2"/>
        <w:spacing w:before="0" w:after="200"/>
        <w:rPr>
          <w:rFonts w:asciiTheme="minorHAnsi" w:hAnsiTheme="minorHAnsi" w:cstheme="minorHAnsi"/>
          <w:b w:val="0"/>
          <w:color w:val="auto"/>
          <w:sz w:val="22"/>
          <w:szCs w:val="22"/>
        </w:rPr>
      </w:pPr>
      <w:r w:rsidRPr="00435C5B">
        <w:rPr>
          <w:rFonts w:asciiTheme="minorHAnsi" w:hAnsiTheme="minorHAnsi" w:cstheme="minorHAnsi"/>
          <w:b w:val="0"/>
          <w:color w:val="auto"/>
          <w:sz w:val="22"/>
          <w:szCs w:val="22"/>
        </w:rPr>
        <w:lastRenderedPageBreak/>
        <w:t>Staff, mentors and young people, as well as all other workplace p</w:t>
      </w:r>
      <w:r w:rsidR="002F5764" w:rsidRPr="00435C5B">
        <w:rPr>
          <w:rFonts w:asciiTheme="minorHAnsi" w:hAnsiTheme="minorHAnsi" w:cstheme="minorHAnsi"/>
          <w:b w:val="0"/>
          <w:color w:val="auto"/>
          <w:sz w:val="22"/>
          <w:szCs w:val="22"/>
        </w:rPr>
        <w:t xml:space="preserve">articipants in </w:t>
      </w:r>
      <w:proofErr w:type="spellStart"/>
      <w:r w:rsidR="002F5764" w:rsidRPr="00435C5B">
        <w:rPr>
          <w:rFonts w:asciiTheme="minorHAnsi" w:hAnsiTheme="minorHAnsi" w:cstheme="minorHAnsi"/>
          <w:b w:val="0"/>
          <w:color w:val="auto"/>
          <w:sz w:val="22"/>
          <w:szCs w:val="22"/>
        </w:rPr>
        <w:t>GenYZ's</w:t>
      </w:r>
      <w:proofErr w:type="spellEnd"/>
      <w:r w:rsidR="002F5764" w:rsidRPr="00435C5B">
        <w:rPr>
          <w:rFonts w:asciiTheme="minorHAnsi" w:hAnsiTheme="minorHAnsi" w:cstheme="minorHAnsi"/>
          <w:color w:val="auto"/>
          <w:sz w:val="22"/>
          <w:szCs w:val="22"/>
        </w:rPr>
        <w:t xml:space="preserve"> </w:t>
      </w:r>
      <w:r w:rsidR="002F5764" w:rsidRPr="00435C5B">
        <w:rPr>
          <w:rFonts w:asciiTheme="minorHAnsi" w:hAnsiTheme="minorHAnsi" w:cstheme="minorHAnsi"/>
          <w:b w:val="0"/>
          <w:color w:val="auto"/>
          <w:sz w:val="22"/>
          <w:szCs w:val="22"/>
        </w:rPr>
        <w:t xml:space="preserve">workplace, have a legal duty to take care to protect their own health and safety and to avoid adversely affecting the health and safety of any other person. </w:t>
      </w:r>
    </w:p>
    <w:p w:rsidR="00E1380D" w:rsidRPr="00435C5B" w:rsidRDefault="0040015C" w:rsidP="0040015C">
      <w:pPr>
        <w:pStyle w:val="Heading2"/>
        <w:spacing w:before="0" w:after="120"/>
        <w:rPr>
          <w:rFonts w:asciiTheme="minorHAnsi" w:hAnsiTheme="minorHAnsi" w:cstheme="minorHAnsi"/>
          <w:color w:val="auto"/>
          <w:sz w:val="22"/>
          <w:szCs w:val="22"/>
        </w:rPr>
      </w:pPr>
      <w:r w:rsidRPr="00435C5B">
        <w:rPr>
          <w:rFonts w:asciiTheme="minorHAnsi" w:hAnsiTheme="minorHAnsi" w:cstheme="minorHAnsi"/>
          <w:color w:val="auto"/>
          <w:sz w:val="22"/>
          <w:szCs w:val="22"/>
        </w:rPr>
        <w:t>Staff, mentors and young p</w:t>
      </w:r>
      <w:r w:rsidR="002F5764" w:rsidRPr="00435C5B">
        <w:rPr>
          <w:rFonts w:asciiTheme="minorHAnsi" w:hAnsiTheme="minorHAnsi" w:cstheme="minorHAnsi"/>
          <w:color w:val="auto"/>
          <w:sz w:val="22"/>
          <w:szCs w:val="22"/>
        </w:rPr>
        <w:t xml:space="preserve">eople </w:t>
      </w:r>
      <w:r w:rsidR="00E1380D" w:rsidRPr="00435C5B">
        <w:rPr>
          <w:rFonts w:asciiTheme="minorHAnsi" w:hAnsiTheme="minorHAnsi" w:cstheme="minorHAnsi"/>
          <w:b w:val="0"/>
          <w:color w:val="auto"/>
          <w:sz w:val="22"/>
          <w:szCs w:val="22"/>
        </w:rPr>
        <w:t>must</w:t>
      </w:r>
      <w:r w:rsidR="002F5764" w:rsidRPr="00435C5B">
        <w:rPr>
          <w:rFonts w:asciiTheme="minorHAnsi" w:hAnsiTheme="minorHAnsi" w:cstheme="minorHAnsi"/>
          <w:b w:val="0"/>
          <w:color w:val="auto"/>
          <w:sz w:val="22"/>
          <w:szCs w:val="22"/>
        </w:rPr>
        <w:t>:</w:t>
      </w:r>
    </w:p>
    <w:p w:rsidR="00E1380D" w:rsidRPr="00435C5B" w:rsidRDefault="00E1380D" w:rsidP="009B2B30">
      <w:pPr>
        <w:numPr>
          <w:ilvl w:val="0"/>
          <w:numId w:val="34"/>
        </w:numPr>
        <w:tabs>
          <w:tab w:val="clear" w:pos="720"/>
        </w:tabs>
        <w:overflowPunct w:val="0"/>
        <w:autoSpaceDE w:val="0"/>
        <w:autoSpaceDN w:val="0"/>
        <w:adjustRightInd w:val="0"/>
        <w:spacing w:after="60"/>
        <w:ind w:left="709" w:hanging="284"/>
        <w:textAlignment w:val="baseline"/>
        <w:rPr>
          <w:rFonts w:asciiTheme="minorHAnsi" w:hAnsiTheme="minorHAnsi" w:cstheme="minorHAnsi"/>
        </w:rPr>
      </w:pPr>
      <w:r w:rsidRPr="00435C5B">
        <w:rPr>
          <w:rFonts w:asciiTheme="minorHAnsi" w:hAnsiTheme="minorHAnsi" w:cstheme="minorHAnsi"/>
        </w:rPr>
        <w:t>take reasonable care for his or her own health and safety and for the health and safety of others who may be affe</w:t>
      </w:r>
      <w:r w:rsidR="0040015C" w:rsidRPr="00435C5B">
        <w:rPr>
          <w:rFonts w:asciiTheme="minorHAnsi" w:hAnsiTheme="minorHAnsi" w:cstheme="minorHAnsi"/>
        </w:rPr>
        <w:t>cted by their acts or omissions</w:t>
      </w:r>
    </w:p>
    <w:p w:rsidR="00E1380D" w:rsidRPr="00435C5B" w:rsidRDefault="00E1380D" w:rsidP="009B2B30">
      <w:pPr>
        <w:numPr>
          <w:ilvl w:val="0"/>
          <w:numId w:val="34"/>
        </w:numPr>
        <w:tabs>
          <w:tab w:val="clear" w:pos="720"/>
        </w:tabs>
        <w:overflowPunct w:val="0"/>
        <w:autoSpaceDE w:val="0"/>
        <w:autoSpaceDN w:val="0"/>
        <w:adjustRightInd w:val="0"/>
        <w:spacing w:after="60"/>
        <w:ind w:left="709" w:hanging="284"/>
        <w:textAlignment w:val="baseline"/>
        <w:rPr>
          <w:rFonts w:asciiTheme="minorHAnsi" w:hAnsiTheme="minorHAnsi" w:cstheme="minorHAnsi"/>
        </w:rPr>
      </w:pPr>
      <w:r w:rsidRPr="00435C5B">
        <w:rPr>
          <w:rFonts w:asciiTheme="minorHAnsi" w:hAnsiTheme="minorHAnsi" w:cstheme="minorHAnsi"/>
        </w:rPr>
        <w:t>comply with all relevant OH&amp;S policies and procedures, as well as any documented safe syste</w:t>
      </w:r>
      <w:r w:rsidR="0040015C" w:rsidRPr="00435C5B">
        <w:rPr>
          <w:rFonts w:asciiTheme="minorHAnsi" w:hAnsiTheme="minorHAnsi" w:cstheme="minorHAnsi"/>
        </w:rPr>
        <w:t>ms of work, safety instructions</w:t>
      </w:r>
      <w:r w:rsidRPr="00435C5B">
        <w:rPr>
          <w:rFonts w:asciiTheme="minorHAnsi" w:hAnsiTheme="minorHAnsi" w:cstheme="minorHAnsi"/>
        </w:rPr>
        <w:t xml:space="preserve"> and procedur</w:t>
      </w:r>
      <w:r w:rsidR="0040015C" w:rsidRPr="00435C5B">
        <w:rPr>
          <w:rFonts w:asciiTheme="minorHAnsi" w:hAnsiTheme="minorHAnsi" w:cstheme="minorHAnsi"/>
        </w:rPr>
        <w:t>es whilst participating in the p</w:t>
      </w:r>
      <w:r w:rsidRPr="00435C5B">
        <w:rPr>
          <w:rFonts w:asciiTheme="minorHAnsi" w:hAnsiTheme="minorHAnsi" w:cstheme="minorHAnsi"/>
        </w:rPr>
        <w:t>ro</w:t>
      </w:r>
      <w:r w:rsidR="0040015C" w:rsidRPr="00435C5B">
        <w:rPr>
          <w:rFonts w:asciiTheme="minorHAnsi" w:hAnsiTheme="minorHAnsi" w:cstheme="minorHAnsi"/>
        </w:rPr>
        <w:t>gram or carrying out their role</w:t>
      </w:r>
    </w:p>
    <w:p w:rsidR="00E1380D" w:rsidRPr="00435C5B" w:rsidRDefault="00E1380D" w:rsidP="009B2B30">
      <w:pPr>
        <w:numPr>
          <w:ilvl w:val="0"/>
          <w:numId w:val="34"/>
        </w:numPr>
        <w:tabs>
          <w:tab w:val="clear" w:pos="720"/>
        </w:tabs>
        <w:overflowPunct w:val="0"/>
        <w:autoSpaceDE w:val="0"/>
        <w:autoSpaceDN w:val="0"/>
        <w:adjustRightInd w:val="0"/>
        <w:spacing w:after="60"/>
        <w:ind w:left="709" w:hanging="284"/>
        <w:textAlignment w:val="baseline"/>
        <w:rPr>
          <w:rFonts w:asciiTheme="minorHAnsi" w:hAnsiTheme="minorHAnsi" w:cstheme="minorHAnsi"/>
        </w:rPr>
      </w:pPr>
      <w:r w:rsidRPr="00435C5B">
        <w:rPr>
          <w:rFonts w:asciiTheme="minorHAnsi" w:hAnsiTheme="minorHAnsi" w:cstheme="minorHAnsi"/>
        </w:rPr>
        <w:t>carry out their role and responsibilities according to the relevant health and safety policies and procedures as may be implemented, amended or repl</w:t>
      </w:r>
      <w:r w:rsidR="0040015C" w:rsidRPr="00435C5B">
        <w:rPr>
          <w:rFonts w:asciiTheme="minorHAnsi" w:hAnsiTheme="minorHAnsi" w:cstheme="minorHAnsi"/>
        </w:rPr>
        <w:t>aced by GenYZ from time to time</w:t>
      </w:r>
    </w:p>
    <w:p w:rsidR="00E1380D" w:rsidRPr="00435C5B" w:rsidRDefault="00E1380D" w:rsidP="009B2B30">
      <w:pPr>
        <w:numPr>
          <w:ilvl w:val="0"/>
          <w:numId w:val="34"/>
        </w:numPr>
        <w:tabs>
          <w:tab w:val="clear" w:pos="720"/>
        </w:tabs>
        <w:overflowPunct w:val="0"/>
        <w:autoSpaceDE w:val="0"/>
        <w:autoSpaceDN w:val="0"/>
        <w:adjustRightInd w:val="0"/>
        <w:spacing w:after="60"/>
        <w:ind w:left="709" w:hanging="284"/>
        <w:textAlignment w:val="baseline"/>
        <w:rPr>
          <w:rFonts w:asciiTheme="minorHAnsi" w:hAnsiTheme="minorHAnsi" w:cstheme="minorHAnsi"/>
        </w:rPr>
      </w:pPr>
      <w:r w:rsidRPr="00435C5B">
        <w:rPr>
          <w:rFonts w:asciiTheme="minorHAnsi" w:hAnsiTheme="minorHAnsi" w:cstheme="minorHAnsi"/>
        </w:rPr>
        <w:t>coopera</w:t>
      </w:r>
      <w:r w:rsidR="0040015C" w:rsidRPr="00435C5B">
        <w:rPr>
          <w:rFonts w:asciiTheme="minorHAnsi" w:hAnsiTheme="minorHAnsi" w:cstheme="minorHAnsi"/>
        </w:rPr>
        <w:t xml:space="preserve">te with </w:t>
      </w:r>
      <w:proofErr w:type="spellStart"/>
      <w:r w:rsidR="0040015C" w:rsidRPr="00435C5B">
        <w:rPr>
          <w:rFonts w:asciiTheme="minorHAnsi" w:hAnsiTheme="minorHAnsi" w:cstheme="minorHAnsi"/>
        </w:rPr>
        <w:t>GenYZ's</w:t>
      </w:r>
      <w:proofErr w:type="spellEnd"/>
      <w:r w:rsidR="0040015C" w:rsidRPr="00435C5B">
        <w:rPr>
          <w:rFonts w:asciiTheme="minorHAnsi" w:hAnsiTheme="minorHAnsi" w:cstheme="minorHAnsi"/>
        </w:rPr>
        <w:t xml:space="preserve"> management and program s</w:t>
      </w:r>
      <w:r w:rsidRPr="00435C5B">
        <w:rPr>
          <w:rFonts w:asciiTheme="minorHAnsi" w:hAnsiTheme="minorHAnsi" w:cstheme="minorHAnsi"/>
        </w:rPr>
        <w:t>taff in relation to health and safety including obeying any reasonable instruction aimed at protecting their health and safety whilst participating in the pro</w:t>
      </w:r>
      <w:r w:rsidR="0040015C" w:rsidRPr="00435C5B">
        <w:rPr>
          <w:rFonts w:asciiTheme="minorHAnsi" w:hAnsiTheme="minorHAnsi" w:cstheme="minorHAnsi"/>
        </w:rPr>
        <w:t>gram or carrying out their role</w:t>
      </w:r>
    </w:p>
    <w:p w:rsidR="00E1380D" w:rsidRPr="00435C5B" w:rsidRDefault="00E1380D" w:rsidP="009B2B30">
      <w:pPr>
        <w:numPr>
          <w:ilvl w:val="0"/>
          <w:numId w:val="34"/>
        </w:numPr>
        <w:tabs>
          <w:tab w:val="clear" w:pos="720"/>
        </w:tabs>
        <w:overflowPunct w:val="0"/>
        <w:autoSpaceDE w:val="0"/>
        <w:autoSpaceDN w:val="0"/>
        <w:adjustRightInd w:val="0"/>
        <w:spacing w:after="60"/>
        <w:ind w:left="709" w:hanging="284"/>
        <w:textAlignment w:val="baseline"/>
        <w:rPr>
          <w:rFonts w:asciiTheme="minorHAnsi" w:hAnsiTheme="minorHAnsi" w:cstheme="minorHAnsi"/>
        </w:rPr>
      </w:pPr>
      <w:r w:rsidRPr="00435C5B">
        <w:rPr>
          <w:rFonts w:asciiTheme="minorHAnsi" w:hAnsiTheme="minorHAnsi" w:cstheme="minorHAnsi"/>
        </w:rPr>
        <w:t>not intentionally or recklessly interfere with or misuse anything provided in the workplace in the</w:t>
      </w:r>
      <w:r w:rsidR="0040015C" w:rsidRPr="00435C5B">
        <w:rPr>
          <w:rFonts w:asciiTheme="minorHAnsi" w:hAnsiTheme="minorHAnsi" w:cstheme="minorHAnsi"/>
        </w:rPr>
        <w:t xml:space="preserve"> interests of health and safety</w:t>
      </w:r>
    </w:p>
    <w:p w:rsidR="00E1380D" w:rsidRPr="00435C5B" w:rsidRDefault="00E1380D" w:rsidP="009B2B30">
      <w:pPr>
        <w:numPr>
          <w:ilvl w:val="0"/>
          <w:numId w:val="34"/>
        </w:numPr>
        <w:tabs>
          <w:tab w:val="clear" w:pos="720"/>
        </w:tabs>
        <w:overflowPunct w:val="0"/>
        <w:autoSpaceDE w:val="0"/>
        <w:autoSpaceDN w:val="0"/>
        <w:adjustRightInd w:val="0"/>
        <w:spacing w:after="60"/>
        <w:ind w:left="709" w:hanging="284"/>
        <w:textAlignment w:val="baseline"/>
        <w:rPr>
          <w:rFonts w:asciiTheme="minorHAnsi" w:hAnsiTheme="minorHAnsi" w:cstheme="minorHAnsi"/>
        </w:rPr>
      </w:pPr>
      <w:r w:rsidRPr="00435C5B">
        <w:rPr>
          <w:rFonts w:asciiTheme="minorHAnsi" w:hAnsiTheme="minorHAnsi" w:cstheme="minorHAnsi"/>
        </w:rPr>
        <w:t>assist in identifying hazards, assessing risks and imp</w:t>
      </w:r>
      <w:r w:rsidR="0040015C" w:rsidRPr="00435C5B">
        <w:rPr>
          <w:rFonts w:asciiTheme="minorHAnsi" w:hAnsiTheme="minorHAnsi" w:cstheme="minorHAnsi"/>
        </w:rPr>
        <w:t>lementing risk control measures</w:t>
      </w:r>
    </w:p>
    <w:p w:rsidR="00E1380D" w:rsidRPr="00435C5B" w:rsidRDefault="00E1380D" w:rsidP="009B2B30">
      <w:pPr>
        <w:numPr>
          <w:ilvl w:val="0"/>
          <w:numId w:val="36"/>
        </w:numPr>
        <w:tabs>
          <w:tab w:val="clear" w:pos="720"/>
        </w:tabs>
        <w:overflowPunct w:val="0"/>
        <w:autoSpaceDE w:val="0"/>
        <w:autoSpaceDN w:val="0"/>
        <w:adjustRightInd w:val="0"/>
        <w:spacing w:after="60"/>
        <w:ind w:left="709" w:hanging="284"/>
        <w:textAlignment w:val="baseline"/>
        <w:rPr>
          <w:rFonts w:asciiTheme="minorHAnsi" w:hAnsiTheme="minorHAnsi" w:cstheme="minorHAnsi"/>
        </w:rPr>
      </w:pPr>
      <w:r w:rsidRPr="00435C5B">
        <w:rPr>
          <w:rFonts w:asciiTheme="minorHAnsi" w:hAnsiTheme="minorHAnsi" w:cstheme="minorHAnsi"/>
        </w:rPr>
        <w:t>immediately report any safety incident or any known or observed safety hazard to management or to their i</w:t>
      </w:r>
      <w:r w:rsidR="0040015C" w:rsidRPr="00435C5B">
        <w:rPr>
          <w:rFonts w:asciiTheme="minorHAnsi" w:hAnsiTheme="minorHAnsi" w:cstheme="minorHAnsi"/>
        </w:rPr>
        <w:t>mmediate supervisor or manager</w:t>
      </w:r>
    </w:p>
    <w:p w:rsidR="00E1380D" w:rsidRPr="00435C5B" w:rsidRDefault="00E1380D" w:rsidP="009B2B30">
      <w:pPr>
        <w:numPr>
          <w:ilvl w:val="0"/>
          <w:numId w:val="36"/>
        </w:numPr>
        <w:tabs>
          <w:tab w:val="clear" w:pos="720"/>
        </w:tabs>
        <w:overflowPunct w:val="0"/>
        <w:autoSpaceDE w:val="0"/>
        <w:autoSpaceDN w:val="0"/>
        <w:adjustRightInd w:val="0"/>
        <w:spacing w:after="60"/>
        <w:ind w:left="709" w:hanging="284"/>
        <w:textAlignment w:val="baseline"/>
        <w:rPr>
          <w:rFonts w:asciiTheme="minorHAnsi" w:hAnsiTheme="minorHAnsi" w:cstheme="minorHAnsi"/>
        </w:rPr>
      </w:pPr>
      <w:r w:rsidRPr="00435C5B">
        <w:rPr>
          <w:rFonts w:asciiTheme="minorHAnsi" w:hAnsiTheme="minorHAnsi" w:cstheme="minorHAnsi"/>
        </w:rPr>
        <w:t>provide feedback on any matters which could affect their health and safety</w:t>
      </w:r>
    </w:p>
    <w:p w:rsidR="009B2B30" w:rsidRPr="00435C5B" w:rsidRDefault="00E1380D" w:rsidP="0040015C">
      <w:pPr>
        <w:numPr>
          <w:ilvl w:val="0"/>
          <w:numId w:val="36"/>
        </w:numPr>
        <w:tabs>
          <w:tab w:val="clear" w:pos="720"/>
        </w:tabs>
        <w:overflowPunct w:val="0"/>
        <w:autoSpaceDE w:val="0"/>
        <w:autoSpaceDN w:val="0"/>
        <w:adjustRightInd w:val="0"/>
        <w:ind w:left="709" w:hanging="284"/>
        <w:textAlignment w:val="baseline"/>
        <w:rPr>
          <w:rFonts w:asciiTheme="minorHAnsi" w:hAnsiTheme="minorHAnsi" w:cstheme="minorHAnsi"/>
        </w:rPr>
      </w:pPr>
      <w:proofErr w:type="gramStart"/>
      <w:r w:rsidRPr="00435C5B">
        <w:rPr>
          <w:rFonts w:asciiTheme="minorHAnsi" w:hAnsiTheme="minorHAnsi" w:cstheme="minorHAnsi"/>
        </w:rPr>
        <w:t>ensure</w:t>
      </w:r>
      <w:proofErr w:type="gramEnd"/>
      <w:r w:rsidRPr="00435C5B">
        <w:rPr>
          <w:rFonts w:asciiTheme="minorHAnsi" w:hAnsiTheme="minorHAnsi" w:cstheme="minorHAnsi"/>
        </w:rPr>
        <w:t xml:space="preserve"> they are not affected by alcohol or another drug, or engage in any conduct, activity or behaviour which could endanger their o</w:t>
      </w:r>
      <w:r w:rsidR="0040015C" w:rsidRPr="00435C5B">
        <w:rPr>
          <w:rFonts w:asciiTheme="minorHAnsi" w:hAnsiTheme="minorHAnsi" w:cstheme="minorHAnsi"/>
        </w:rPr>
        <w:t>wn or any other persons' health.</w:t>
      </w:r>
    </w:p>
    <w:p w:rsidR="002B5D15" w:rsidRPr="00435C5B" w:rsidRDefault="0040015C" w:rsidP="009B2B30">
      <w:pPr>
        <w:spacing w:before="240" w:after="120"/>
        <w:rPr>
          <w:rFonts w:asciiTheme="minorHAnsi" w:hAnsiTheme="minorHAnsi" w:cstheme="minorHAnsi"/>
          <w:b/>
        </w:rPr>
      </w:pPr>
      <w:r w:rsidRPr="00435C5B">
        <w:rPr>
          <w:rFonts w:asciiTheme="minorHAnsi" w:hAnsiTheme="minorHAnsi" w:cstheme="minorHAnsi"/>
          <w:b/>
        </w:rPr>
        <w:t>Fire, Evacuation and First Aid P</w:t>
      </w:r>
      <w:r w:rsidR="002F5764" w:rsidRPr="00435C5B">
        <w:rPr>
          <w:rFonts w:asciiTheme="minorHAnsi" w:hAnsiTheme="minorHAnsi" w:cstheme="minorHAnsi"/>
          <w:b/>
        </w:rPr>
        <w:t>rocedures</w:t>
      </w:r>
    </w:p>
    <w:p w:rsidR="00E1380D" w:rsidRPr="00435C5B" w:rsidRDefault="002F5764" w:rsidP="009B2B30">
      <w:pPr>
        <w:pStyle w:val="bodytext20"/>
        <w:keepNext/>
        <w:spacing w:after="200" w:line="276" w:lineRule="auto"/>
        <w:ind w:left="0"/>
        <w:jc w:val="left"/>
        <w:rPr>
          <w:rFonts w:asciiTheme="minorHAnsi" w:hAnsiTheme="minorHAnsi" w:cstheme="minorHAnsi"/>
          <w:szCs w:val="22"/>
        </w:rPr>
      </w:pPr>
      <w:r w:rsidRPr="00435C5B">
        <w:rPr>
          <w:rFonts w:asciiTheme="minorHAnsi" w:hAnsiTheme="minorHAnsi" w:cstheme="minorHAnsi"/>
          <w:szCs w:val="22"/>
        </w:rPr>
        <w:t xml:space="preserve">Everyone is required to comply with emergency procedures. First aid, fire and evacuation procedures can be found on </w:t>
      </w:r>
      <w:r w:rsidRPr="00435C5B">
        <w:rPr>
          <w:rFonts w:asciiTheme="minorHAnsi" w:hAnsiTheme="minorHAnsi" w:cstheme="minorHAnsi"/>
          <w:b/>
          <w:szCs w:val="22"/>
        </w:rPr>
        <w:t>[insert details of where the evacuation procedures can be found</w:t>
      </w:r>
      <w:r w:rsidR="0040015C" w:rsidRPr="00435C5B">
        <w:rPr>
          <w:rFonts w:asciiTheme="minorHAnsi" w:hAnsiTheme="minorHAnsi" w:cstheme="minorHAnsi"/>
          <w:b/>
          <w:szCs w:val="22"/>
        </w:rPr>
        <w:t>,</w:t>
      </w:r>
      <w:r w:rsidRPr="00435C5B">
        <w:rPr>
          <w:rFonts w:asciiTheme="minorHAnsi" w:hAnsiTheme="minorHAnsi" w:cstheme="minorHAnsi"/>
          <w:b/>
          <w:szCs w:val="22"/>
        </w:rPr>
        <w:t xml:space="preserve"> e</w:t>
      </w:r>
      <w:r w:rsidR="0040015C" w:rsidRPr="00435C5B">
        <w:rPr>
          <w:rFonts w:asciiTheme="minorHAnsi" w:hAnsiTheme="minorHAnsi" w:cstheme="minorHAnsi"/>
          <w:b/>
          <w:szCs w:val="22"/>
        </w:rPr>
        <w:t>.</w:t>
      </w:r>
      <w:r w:rsidRPr="00435C5B">
        <w:rPr>
          <w:rFonts w:asciiTheme="minorHAnsi" w:hAnsiTheme="minorHAnsi" w:cstheme="minorHAnsi"/>
          <w:b/>
          <w:szCs w:val="22"/>
        </w:rPr>
        <w:t>g</w:t>
      </w:r>
      <w:r w:rsidR="0040015C" w:rsidRPr="00435C5B">
        <w:rPr>
          <w:rFonts w:asciiTheme="minorHAnsi" w:hAnsiTheme="minorHAnsi" w:cstheme="minorHAnsi"/>
          <w:b/>
          <w:szCs w:val="22"/>
        </w:rPr>
        <w:t>.</w:t>
      </w:r>
      <w:r w:rsidRPr="00435C5B">
        <w:rPr>
          <w:rFonts w:asciiTheme="minorHAnsi" w:hAnsiTheme="minorHAnsi" w:cstheme="minorHAnsi"/>
          <w:b/>
          <w:szCs w:val="22"/>
        </w:rPr>
        <w:t xml:space="preserve"> staff noticeboard/intranet].</w:t>
      </w:r>
    </w:p>
    <w:p w:rsidR="002B5D15" w:rsidRPr="00435C5B" w:rsidRDefault="002778B0" w:rsidP="009B2B30">
      <w:pPr>
        <w:spacing w:before="240" w:after="120"/>
        <w:rPr>
          <w:rFonts w:asciiTheme="minorHAnsi" w:hAnsiTheme="minorHAnsi" w:cstheme="minorHAnsi"/>
          <w:b/>
        </w:rPr>
      </w:pPr>
      <w:r w:rsidRPr="00435C5B">
        <w:rPr>
          <w:rFonts w:asciiTheme="minorHAnsi" w:hAnsiTheme="minorHAnsi" w:cstheme="minorHAnsi"/>
          <w:b/>
        </w:rPr>
        <w:t xml:space="preserve">Responding to a </w:t>
      </w:r>
      <w:r w:rsidR="002F5764" w:rsidRPr="00435C5B">
        <w:rPr>
          <w:rFonts w:asciiTheme="minorHAnsi" w:hAnsiTheme="minorHAnsi" w:cstheme="minorHAnsi"/>
          <w:b/>
        </w:rPr>
        <w:t>Hazard</w:t>
      </w:r>
    </w:p>
    <w:p w:rsidR="00E1380D" w:rsidRPr="00435C5B" w:rsidRDefault="002F5764" w:rsidP="009B2B30">
      <w:pPr>
        <w:pStyle w:val="bodytext20"/>
        <w:spacing w:after="200" w:line="276" w:lineRule="auto"/>
        <w:ind w:left="0"/>
        <w:jc w:val="left"/>
        <w:rPr>
          <w:rFonts w:asciiTheme="minorHAnsi" w:hAnsiTheme="minorHAnsi" w:cstheme="minorHAnsi"/>
          <w:szCs w:val="22"/>
        </w:rPr>
      </w:pPr>
      <w:r w:rsidRPr="00435C5B">
        <w:rPr>
          <w:rFonts w:asciiTheme="minorHAnsi" w:hAnsiTheme="minorHAnsi" w:cstheme="minorHAnsi"/>
          <w:szCs w:val="22"/>
        </w:rPr>
        <w:t xml:space="preserve">Everyone has the responsibility </w:t>
      </w:r>
      <w:r w:rsidR="002778B0" w:rsidRPr="00435C5B">
        <w:rPr>
          <w:rFonts w:asciiTheme="minorHAnsi" w:hAnsiTheme="minorHAnsi" w:cstheme="minorHAnsi"/>
          <w:szCs w:val="22"/>
        </w:rPr>
        <w:t xml:space="preserve">to take responsible actions </w:t>
      </w:r>
      <w:r w:rsidRPr="00435C5B">
        <w:rPr>
          <w:rFonts w:asciiTheme="minorHAnsi" w:hAnsiTheme="minorHAnsi" w:cstheme="minorHAnsi"/>
          <w:szCs w:val="22"/>
        </w:rPr>
        <w:t>to eliminate or reduce situations that may result in a potential hazard to another individual. If</w:t>
      </w:r>
      <w:r w:rsidR="0040015C" w:rsidRPr="00435C5B">
        <w:rPr>
          <w:rFonts w:asciiTheme="minorHAnsi" w:hAnsiTheme="minorHAnsi" w:cstheme="minorHAnsi"/>
          <w:szCs w:val="22"/>
        </w:rPr>
        <w:t xml:space="preserve"> you are unable to eliminate a h</w:t>
      </w:r>
      <w:r w:rsidRPr="00435C5B">
        <w:rPr>
          <w:rFonts w:asciiTheme="minorHAnsi" w:hAnsiTheme="minorHAnsi" w:cstheme="minorHAnsi"/>
          <w:szCs w:val="22"/>
        </w:rPr>
        <w:t>azard, you must report it to your manager or supervisor.</w:t>
      </w:r>
    </w:p>
    <w:p w:rsidR="002B5D15" w:rsidRPr="00435C5B" w:rsidRDefault="0040015C" w:rsidP="009B2B30">
      <w:pPr>
        <w:spacing w:before="240" w:after="120"/>
        <w:rPr>
          <w:rFonts w:asciiTheme="minorHAnsi" w:hAnsiTheme="minorHAnsi" w:cstheme="minorHAnsi"/>
          <w:b/>
        </w:rPr>
      </w:pPr>
      <w:r w:rsidRPr="00435C5B">
        <w:rPr>
          <w:rFonts w:asciiTheme="minorHAnsi" w:hAnsiTheme="minorHAnsi" w:cstheme="minorHAnsi"/>
          <w:b/>
        </w:rPr>
        <w:t>Incident R</w:t>
      </w:r>
      <w:r w:rsidR="002F5764" w:rsidRPr="00435C5B">
        <w:rPr>
          <w:rFonts w:asciiTheme="minorHAnsi" w:hAnsiTheme="minorHAnsi" w:cstheme="minorHAnsi"/>
          <w:b/>
        </w:rPr>
        <w:t>eporting</w:t>
      </w:r>
    </w:p>
    <w:p w:rsidR="00E1380D" w:rsidRPr="00435C5B" w:rsidRDefault="002F5764" w:rsidP="00B00CE7">
      <w:pPr>
        <w:pStyle w:val="bodytext20"/>
        <w:spacing w:after="200" w:line="276" w:lineRule="auto"/>
        <w:ind w:left="0"/>
        <w:jc w:val="left"/>
        <w:rPr>
          <w:rFonts w:asciiTheme="minorHAnsi" w:hAnsiTheme="minorHAnsi" w:cstheme="minorHAnsi"/>
          <w:szCs w:val="22"/>
        </w:rPr>
      </w:pPr>
      <w:r w:rsidRPr="00435C5B">
        <w:rPr>
          <w:rFonts w:asciiTheme="minorHAnsi" w:hAnsiTheme="minorHAnsi" w:cstheme="minorHAnsi"/>
          <w:szCs w:val="22"/>
        </w:rPr>
        <w:t>If any person sustains an injury at work, they should obtain appropriate medical treatment</w:t>
      </w:r>
      <w:r w:rsidR="002778B0" w:rsidRPr="00435C5B">
        <w:rPr>
          <w:rFonts w:asciiTheme="minorHAnsi" w:hAnsiTheme="minorHAnsi" w:cstheme="minorHAnsi"/>
          <w:szCs w:val="22"/>
        </w:rPr>
        <w:t xml:space="preserve">. </w:t>
      </w:r>
      <w:r w:rsidR="00035142" w:rsidRPr="00435C5B">
        <w:rPr>
          <w:rFonts w:asciiTheme="minorHAnsi" w:hAnsiTheme="minorHAnsi" w:cstheme="minorHAnsi"/>
          <w:szCs w:val="22"/>
        </w:rPr>
        <w:br/>
      </w:r>
      <w:r w:rsidR="00B00CE7" w:rsidRPr="00435C5B">
        <w:rPr>
          <w:rFonts w:asciiTheme="minorHAnsi" w:hAnsiTheme="minorHAnsi" w:cstheme="minorHAnsi"/>
          <w:szCs w:val="22"/>
        </w:rPr>
        <w:t>All injuries, near misses or h</w:t>
      </w:r>
      <w:r w:rsidRPr="00435C5B">
        <w:rPr>
          <w:rFonts w:asciiTheme="minorHAnsi" w:hAnsiTheme="minorHAnsi" w:cstheme="minorHAnsi"/>
          <w:szCs w:val="22"/>
        </w:rPr>
        <w:t xml:space="preserve">azards must be reported by the injured or affected person by notifying a manager or supervisor as soon as practicable. </w:t>
      </w:r>
    </w:p>
    <w:p w:rsidR="00E1380D" w:rsidRPr="00435C5B" w:rsidRDefault="002F5764" w:rsidP="00B00CE7">
      <w:pPr>
        <w:pStyle w:val="bodytext20"/>
        <w:spacing w:after="200" w:line="276" w:lineRule="auto"/>
        <w:ind w:left="0"/>
        <w:jc w:val="left"/>
        <w:rPr>
          <w:rFonts w:asciiTheme="minorHAnsi" w:hAnsiTheme="minorHAnsi" w:cstheme="minorHAnsi"/>
          <w:szCs w:val="22"/>
        </w:rPr>
      </w:pPr>
      <w:r w:rsidRPr="00435C5B">
        <w:rPr>
          <w:rFonts w:asciiTheme="minorHAnsi" w:hAnsiTheme="minorHAnsi" w:cstheme="minorHAnsi"/>
          <w:szCs w:val="22"/>
        </w:rPr>
        <w:t xml:space="preserve">Please note, failure to report a workplace injury may jeopardise a subsequent claim for workers' compensation. </w:t>
      </w:r>
    </w:p>
    <w:p w:rsidR="00420B9C" w:rsidRDefault="00420B9C" w:rsidP="009B2B30">
      <w:pPr>
        <w:spacing w:before="240" w:after="120"/>
        <w:rPr>
          <w:rFonts w:asciiTheme="minorHAnsi" w:hAnsiTheme="minorHAnsi" w:cstheme="minorHAnsi"/>
          <w:b/>
        </w:rPr>
      </w:pPr>
    </w:p>
    <w:p w:rsidR="002B5D15" w:rsidRPr="00435C5B" w:rsidRDefault="00B00CE7" w:rsidP="009B2B30">
      <w:pPr>
        <w:spacing w:before="240" w:after="120"/>
        <w:rPr>
          <w:rFonts w:asciiTheme="minorHAnsi" w:hAnsiTheme="minorHAnsi" w:cstheme="minorHAnsi"/>
          <w:b/>
        </w:rPr>
      </w:pPr>
      <w:r w:rsidRPr="00435C5B">
        <w:rPr>
          <w:rFonts w:asciiTheme="minorHAnsi" w:hAnsiTheme="minorHAnsi" w:cstheme="minorHAnsi"/>
          <w:b/>
        </w:rPr>
        <w:lastRenderedPageBreak/>
        <w:t>Safe Workplace B</w:t>
      </w:r>
      <w:r w:rsidR="002F5764" w:rsidRPr="00435C5B">
        <w:rPr>
          <w:rFonts w:asciiTheme="minorHAnsi" w:hAnsiTheme="minorHAnsi" w:cstheme="minorHAnsi"/>
          <w:b/>
        </w:rPr>
        <w:t>ehaviour</w:t>
      </w:r>
    </w:p>
    <w:p w:rsidR="00E1380D" w:rsidRPr="00435C5B" w:rsidRDefault="002F5764" w:rsidP="009B2B30">
      <w:pPr>
        <w:pStyle w:val="bodytext20"/>
        <w:keepNext/>
        <w:spacing w:line="276" w:lineRule="auto"/>
        <w:ind w:left="0"/>
        <w:jc w:val="left"/>
        <w:rPr>
          <w:rFonts w:asciiTheme="minorHAnsi" w:hAnsiTheme="minorHAnsi" w:cstheme="minorHAnsi"/>
          <w:szCs w:val="22"/>
        </w:rPr>
      </w:pPr>
      <w:r w:rsidRPr="00435C5B">
        <w:rPr>
          <w:rFonts w:asciiTheme="minorHAnsi" w:hAnsiTheme="minorHAnsi" w:cstheme="minorHAnsi"/>
          <w:szCs w:val="22"/>
        </w:rPr>
        <w:t>Recognising that we work in a challenging</w:t>
      </w:r>
      <w:r w:rsidR="00B00CE7" w:rsidRPr="00435C5B">
        <w:rPr>
          <w:rFonts w:asciiTheme="minorHAnsi" w:hAnsiTheme="minorHAnsi" w:cstheme="minorHAnsi"/>
          <w:szCs w:val="22"/>
        </w:rPr>
        <w:t>,</w:t>
      </w:r>
      <w:r w:rsidRPr="00435C5B">
        <w:rPr>
          <w:rFonts w:asciiTheme="minorHAnsi" w:hAnsiTheme="minorHAnsi" w:cstheme="minorHAnsi"/>
          <w:szCs w:val="22"/>
        </w:rPr>
        <w:t xml:space="preserve"> and at times demanding</w:t>
      </w:r>
      <w:r w:rsidR="00B00CE7" w:rsidRPr="00435C5B">
        <w:rPr>
          <w:rFonts w:asciiTheme="minorHAnsi" w:hAnsiTheme="minorHAnsi" w:cstheme="minorHAnsi"/>
          <w:szCs w:val="22"/>
        </w:rPr>
        <w:t>,</w:t>
      </w:r>
      <w:r w:rsidRPr="00435C5B">
        <w:rPr>
          <w:rFonts w:asciiTheme="minorHAnsi" w:hAnsiTheme="minorHAnsi" w:cstheme="minorHAnsi"/>
          <w:szCs w:val="22"/>
        </w:rPr>
        <w:t xml:space="preserve"> work environment, GenYZ seeks to identify and eliminate workplace behaviours that may result in risks to the health and welfare of employees. GenYZ assesses concerns in relation to unacceptable workplace behaviours that may cause risk to the health and safety of </w:t>
      </w:r>
      <w:r w:rsidR="00B00CE7" w:rsidRPr="00435C5B">
        <w:rPr>
          <w:rFonts w:asciiTheme="minorHAnsi" w:hAnsiTheme="minorHAnsi" w:cstheme="minorHAnsi"/>
          <w:szCs w:val="22"/>
        </w:rPr>
        <w:t>staff and program p</w:t>
      </w:r>
      <w:r w:rsidR="002778B0" w:rsidRPr="00435C5B">
        <w:rPr>
          <w:rFonts w:asciiTheme="minorHAnsi" w:hAnsiTheme="minorHAnsi" w:cstheme="minorHAnsi"/>
          <w:szCs w:val="22"/>
        </w:rPr>
        <w:t>articipants.</w:t>
      </w:r>
    </w:p>
    <w:p w:rsidR="00FF3BC2" w:rsidRPr="00435C5B" w:rsidRDefault="00FF3BC2" w:rsidP="009B2B30">
      <w:pPr>
        <w:pStyle w:val="Heading2"/>
        <w:spacing w:before="0" w:after="60"/>
        <w:rPr>
          <w:rFonts w:asciiTheme="minorHAnsi" w:hAnsiTheme="minorHAnsi" w:cstheme="minorHAnsi"/>
          <w:b w:val="0"/>
          <w:color w:val="auto"/>
          <w:sz w:val="22"/>
          <w:szCs w:val="22"/>
        </w:rPr>
      </w:pPr>
    </w:p>
    <w:sectPr w:rsidR="00FF3BC2" w:rsidRPr="00435C5B" w:rsidSect="00642F21">
      <w:headerReference w:type="even" r:id="rId10"/>
      <w:headerReference w:type="default" r:id="rId11"/>
      <w:footerReference w:type="even" r:id="rId12"/>
      <w:footerReference w:type="default" r:id="rId13"/>
      <w:headerReference w:type="first" r:id="rId14"/>
      <w:footerReference w:type="first" r:id="rId15"/>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57059" w:rsidRDefault="00057059" w:rsidP="00B33B0F">
      <w:pPr>
        <w:spacing w:after="0" w:line="240" w:lineRule="auto"/>
      </w:pPr>
      <w:r>
        <w:separator/>
      </w:r>
    </w:p>
  </w:endnote>
  <w:endnote w:type="continuationSeparator" w:id="0">
    <w:p w:rsidR="00057059" w:rsidRDefault="00057059" w:rsidP="00B33B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entury Gothic">
    <w:panose1 w:val="020B0502020202020204"/>
    <w:charset w:val="00"/>
    <w:family w:val="swiss"/>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omic Sans MS">
    <w:panose1 w:val="030F0702030302020204"/>
    <w:charset w:val="00"/>
    <w:family w:val="script"/>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380D" w:rsidRDefault="00E1380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380D" w:rsidRDefault="00E1380D">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380D" w:rsidRDefault="00E1380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57059" w:rsidRDefault="00057059" w:rsidP="00B33B0F">
      <w:pPr>
        <w:spacing w:after="0" w:line="240" w:lineRule="auto"/>
      </w:pPr>
      <w:r>
        <w:separator/>
      </w:r>
    </w:p>
  </w:footnote>
  <w:footnote w:type="continuationSeparator" w:id="0">
    <w:p w:rsidR="00057059" w:rsidRDefault="00057059" w:rsidP="00B33B0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380D" w:rsidRDefault="00E1380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380D" w:rsidRDefault="00E1380D">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380D" w:rsidRDefault="00E1380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E434CC"/>
    <w:multiLevelType w:val="multilevel"/>
    <w:tmpl w:val="72803B6E"/>
    <w:lvl w:ilvl="0">
      <w:start w:val="3"/>
      <w:numFmt w:val="decimal"/>
      <w:lvlText w:val="%1"/>
      <w:lvlJc w:val="left"/>
      <w:pPr>
        <w:tabs>
          <w:tab w:val="num" w:pos="720"/>
        </w:tabs>
        <w:ind w:left="720" w:hanging="720"/>
      </w:pPr>
      <w:rPr>
        <w:rFonts w:cs="Times New Roman"/>
      </w:rPr>
    </w:lvl>
    <w:lvl w:ilvl="1">
      <w:start w:val="3"/>
      <w:numFmt w:val="decimal"/>
      <w:lvlText w:val="%1.%2"/>
      <w:lvlJc w:val="left"/>
      <w:pPr>
        <w:tabs>
          <w:tab w:val="num" w:pos="720"/>
        </w:tabs>
        <w:ind w:left="720" w:hanging="720"/>
      </w:pPr>
      <w:rPr>
        <w:rFonts w:cs="Times New Roman"/>
      </w:rPr>
    </w:lvl>
    <w:lvl w:ilvl="2">
      <w:start w:val="4"/>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
    <w:nsid w:val="06713A3C"/>
    <w:multiLevelType w:val="hybridMultilevel"/>
    <w:tmpl w:val="B2A27D8A"/>
    <w:lvl w:ilvl="0" w:tplc="0C09000F">
      <w:start w:val="1"/>
      <w:numFmt w:val="decimal"/>
      <w:lvlText w:val="%1."/>
      <w:lvlJc w:val="left"/>
      <w:pPr>
        <w:ind w:left="720" w:hanging="360"/>
      </w:pPr>
      <w:rPr>
        <w:rFonts w:cs="Times New Roman"/>
      </w:rPr>
    </w:lvl>
    <w:lvl w:ilvl="1" w:tplc="0C090019" w:tentative="1">
      <w:start w:val="1"/>
      <w:numFmt w:val="lowerLetter"/>
      <w:lvlText w:val="%2."/>
      <w:lvlJc w:val="left"/>
      <w:pPr>
        <w:ind w:left="1440" w:hanging="360"/>
      </w:pPr>
      <w:rPr>
        <w:rFonts w:cs="Times New Roman"/>
      </w:rPr>
    </w:lvl>
    <w:lvl w:ilvl="2" w:tplc="0C09001B" w:tentative="1">
      <w:start w:val="1"/>
      <w:numFmt w:val="lowerRoman"/>
      <w:lvlText w:val="%3."/>
      <w:lvlJc w:val="right"/>
      <w:pPr>
        <w:ind w:left="2160" w:hanging="180"/>
      </w:pPr>
      <w:rPr>
        <w:rFonts w:cs="Times New Roman"/>
      </w:rPr>
    </w:lvl>
    <w:lvl w:ilvl="3" w:tplc="0C09000F" w:tentative="1">
      <w:start w:val="1"/>
      <w:numFmt w:val="decimal"/>
      <w:lvlText w:val="%4."/>
      <w:lvlJc w:val="left"/>
      <w:pPr>
        <w:ind w:left="2880" w:hanging="360"/>
      </w:pPr>
      <w:rPr>
        <w:rFonts w:cs="Times New Roman"/>
      </w:rPr>
    </w:lvl>
    <w:lvl w:ilvl="4" w:tplc="0C090019" w:tentative="1">
      <w:start w:val="1"/>
      <w:numFmt w:val="lowerLetter"/>
      <w:lvlText w:val="%5."/>
      <w:lvlJc w:val="left"/>
      <w:pPr>
        <w:ind w:left="3600" w:hanging="360"/>
      </w:pPr>
      <w:rPr>
        <w:rFonts w:cs="Times New Roman"/>
      </w:rPr>
    </w:lvl>
    <w:lvl w:ilvl="5" w:tplc="0C09001B" w:tentative="1">
      <w:start w:val="1"/>
      <w:numFmt w:val="lowerRoman"/>
      <w:lvlText w:val="%6."/>
      <w:lvlJc w:val="right"/>
      <w:pPr>
        <w:ind w:left="4320" w:hanging="180"/>
      </w:pPr>
      <w:rPr>
        <w:rFonts w:cs="Times New Roman"/>
      </w:rPr>
    </w:lvl>
    <w:lvl w:ilvl="6" w:tplc="0C09000F" w:tentative="1">
      <w:start w:val="1"/>
      <w:numFmt w:val="decimal"/>
      <w:lvlText w:val="%7."/>
      <w:lvlJc w:val="left"/>
      <w:pPr>
        <w:ind w:left="5040" w:hanging="360"/>
      </w:pPr>
      <w:rPr>
        <w:rFonts w:cs="Times New Roman"/>
      </w:rPr>
    </w:lvl>
    <w:lvl w:ilvl="7" w:tplc="0C090019" w:tentative="1">
      <w:start w:val="1"/>
      <w:numFmt w:val="lowerLetter"/>
      <w:lvlText w:val="%8."/>
      <w:lvlJc w:val="left"/>
      <w:pPr>
        <w:ind w:left="5760" w:hanging="360"/>
      </w:pPr>
      <w:rPr>
        <w:rFonts w:cs="Times New Roman"/>
      </w:rPr>
    </w:lvl>
    <w:lvl w:ilvl="8" w:tplc="0C09001B" w:tentative="1">
      <w:start w:val="1"/>
      <w:numFmt w:val="lowerRoman"/>
      <w:lvlText w:val="%9."/>
      <w:lvlJc w:val="right"/>
      <w:pPr>
        <w:ind w:left="6480" w:hanging="180"/>
      </w:pPr>
      <w:rPr>
        <w:rFonts w:cs="Times New Roman"/>
      </w:rPr>
    </w:lvl>
  </w:abstractNum>
  <w:abstractNum w:abstractNumId="2">
    <w:nsid w:val="09C56C6E"/>
    <w:multiLevelType w:val="hybridMultilevel"/>
    <w:tmpl w:val="2B7E01A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0D470B80"/>
    <w:multiLevelType w:val="hybridMultilevel"/>
    <w:tmpl w:val="CADE3B1A"/>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4">
    <w:nsid w:val="1A7B2696"/>
    <w:multiLevelType w:val="hybridMultilevel"/>
    <w:tmpl w:val="20804292"/>
    <w:lvl w:ilvl="0" w:tplc="386A8234">
      <w:start w:val="1"/>
      <w:numFmt w:val="bullet"/>
      <w:lvlText w:val=""/>
      <w:lvlJc w:val="left"/>
      <w:pPr>
        <w:tabs>
          <w:tab w:val="num" w:pos="1800"/>
        </w:tabs>
        <w:ind w:left="1800" w:hanging="360"/>
      </w:pPr>
      <w:rPr>
        <w:rFonts w:ascii="Wingdings" w:hAnsi="Wingdings" w:hint="default"/>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1E490BD3"/>
    <w:multiLevelType w:val="hybridMultilevel"/>
    <w:tmpl w:val="A750203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nsid w:val="217C5557"/>
    <w:multiLevelType w:val="hybridMultilevel"/>
    <w:tmpl w:val="8B0485E8"/>
    <w:lvl w:ilvl="0" w:tplc="04090001">
      <w:start w:val="1"/>
      <w:numFmt w:val="bullet"/>
      <w:lvlText w:val=""/>
      <w:lvlJc w:val="left"/>
      <w:pPr>
        <w:tabs>
          <w:tab w:val="num" w:pos="1440"/>
        </w:tabs>
        <w:ind w:left="1440" w:hanging="360"/>
      </w:pPr>
      <w:rPr>
        <w:rFonts w:ascii="Symbol" w:hAnsi="Symbol" w:hint="default"/>
      </w:rPr>
    </w:lvl>
    <w:lvl w:ilvl="1" w:tplc="04090003">
      <w:start w:val="1"/>
      <w:numFmt w:val="bullet"/>
      <w:lvlText w:val="o"/>
      <w:lvlJc w:val="left"/>
      <w:pPr>
        <w:tabs>
          <w:tab w:val="num" w:pos="2520"/>
        </w:tabs>
        <w:ind w:left="2520" w:hanging="360"/>
      </w:pPr>
      <w:rPr>
        <w:rFonts w:ascii="Courier New" w:hAnsi="Courier New" w:hint="default"/>
      </w:rPr>
    </w:lvl>
    <w:lvl w:ilvl="2" w:tplc="04090005">
      <w:start w:val="1"/>
      <w:numFmt w:val="bullet"/>
      <w:lvlText w:val=""/>
      <w:lvlJc w:val="left"/>
      <w:pPr>
        <w:tabs>
          <w:tab w:val="num" w:pos="3240"/>
        </w:tabs>
        <w:ind w:left="3240" w:hanging="360"/>
      </w:pPr>
      <w:rPr>
        <w:rFonts w:ascii="Wingdings" w:hAnsi="Wingdings" w:hint="default"/>
      </w:rPr>
    </w:lvl>
    <w:lvl w:ilvl="3" w:tplc="04090001">
      <w:start w:val="1"/>
      <w:numFmt w:val="bullet"/>
      <w:lvlText w:val=""/>
      <w:lvlJc w:val="left"/>
      <w:pPr>
        <w:tabs>
          <w:tab w:val="num" w:pos="3960"/>
        </w:tabs>
        <w:ind w:left="3960" w:hanging="360"/>
      </w:pPr>
      <w:rPr>
        <w:rFonts w:ascii="Symbol" w:hAnsi="Symbol" w:hint="default"/>
      </w:rPr>
    </w:lvl>
    <w:lvl w:ilvl="4" w:tplc="04090003">
      <w:start w:val="1"/>
      <w:numFmt w:val="bullet"/>
      <w:lvlText w:val="o"/>
      <w:lvlJc w:val="left"/>
      <w:pPr>
        <w:tabs>
          <w:tab w:val="num" w:pos="4680"/>
        </w:tabs>
        <w:ind w:left="4680" w:hanging="360"/>
      </w:pPr>
      <w:rPr>
        <w:rFonts w:ascii="Courier New" w:hAnsi="Courier New" w:hint="default"/>
      </w:rPr>
    </w:lvl>
    <w:lvl w:ilvl="5" w:tplc="04090005">
      <w:start w:val="1"/>
      <w:numFmt w:val="bullet"/>
      <w:lvlText w:val=""/>
      <w:lvlJc w:val="left"/>
      <w:pPr>
        <w:tabs>
          <w:tab w:val="num" w:pos="5400"/>
        </w:tabs>
        <w:ind w:left="5400" w:hanging="360"/>
      </w:pPr>
      <w:rPr>
        <w:rFonts w:ascii="Wingdings" w:hAnsi="Wingdings" w:hint="default"/>
      </w:rPr>
    </w:lvl>
    <w:lvl w:ilvl="6" w:tplc="04090001">
      <w:start w:val="1"/>
      <w:numFmt w:val="bullet"/>
      <w:lvlText w:val=""/>
      <w:lvlJc w:val="left"/>
      <w:pPr>
        <w:tabs>
          <w:tab w:val="num" w:pos="6120"/>
        </w:tabs>
        <w:ind w:left="6120" w:hanging="360"/>
      </w:pPr>
      <w:rPr>
        <w:rFonts w:ascii="Symbol" w:hAnsi="Symbol" w:hint="default"/>
      </w:rPr>
    </w:lvl>
    <w:lvl w:ilvl="7" w:tplc="04090003">
      <w:start w:val="1"/>
      <w:numFmt w:val="bullet"/>
      <w:lvlText w:val="o"/>
      <w:lvlJc w:val="left"/>
      <w:pPr>
        <w:tabs>
          <w:tab w:val="num" w:pos="6840"/>
        </w:tabs>
        <w:ind w:left="6840" w:hanging="360"/>
      </w:pPr>
      <w:rPr>
        <w:rFonts w:ascii="Courier New" w:hAnsi="Courier New" w:hint="default"/>
      </w:rPr>
    </w:lvl>
    <w:lvl w:ilvl="8" w:tplc="04090005">
      <w:start w:val="1"/>
      <w:numFmt w:val="bullet"/>
      <w:lvlText w:val=""/>
      <w:lvlJc w:val="left"/>
      <w:pPr>
        <w:tabs>
          <w:tab w:val="num" w:pos="7560"/>
        </w:tabs>
        <w:ind w:left="7560" w:hanging="360"/>
      </w:pPr>
      <w:rPr>
        <w:rFonts w:ascii="Wingdings" w:hAnsi="Wingdings" w:hint="default"/>
      </w:rPr>
    </w:lvl>
  </w:abstractNum>
  <w:abstractNum w:abstractNumId="7">
    <w:nsid w:val="21904911"/>
    <w:multiLevelType w:val="hybridMultilevel"/>
    <w:tmpl w:val="5C360B92"/>
    <w:lvl w:ilvl="0" w:tplc="A3C8A2EA">
      <w:start w:val="1"/>
      <w:numFmt w:val="decimal"/>
      <w:lvlText w:val="%1."/>
      <w:lvlJc w:val="left"/>
      <w:pPr>
        <w:tabs>
          <w:tab w:val="num" w:pos="1080"/>
        </w:tabs>
        <w:ind w:left="1080" w:hanging="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8">
    <w:nsid w:val="22BC44A5"/>
    <w:multiLevelType w:val="hybridMultilevel"/>
    <w:tmpl w:val="47503372"/>
    <w:lvl w:ilvl="0" w:tplc="064CE7CA">
      <w:start w:val="1"/>
      <w:numFmt w:val="bullet"/>
      <w:lvlText w:val=""/>
      <w:lvlJc w:val="left"/>
      <w:pPr>
        <w:tabs>
          <w:tab w:val="num" w:pos="720"/>
        </w:tabs>
        <w:ind w:left="720" w:hanging="360"/>
      </w:pPr>
      <w:rPr>
        <w:rFonts w:ascii="Symbol" w:hAnsi="Symbol"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247C5EC0"/>
    <w:multiLevelType w:val="hybridMultilevel"/>
    <w:tmpl w:val="7306127A"/>
    <w:lvl w:ilvl="0" w:tplc="04090001">
      <w:start w:val="1"/>
      <w:numFmt w:val="bullet"/>
      <w:lvlText w:val=""/>
      <w:lvlJc w:val="left"/>
      <w:pPr>
        <w:tabs>
          <w:tab w:val="num" w:pos="1440"/>
        </w:tabs>
        <w:ind w:left="1440" w:hanging="360"/>
      </w:pPr>
      <w:rPr>
        <w:rFonts w:ascii="Symbol" w:hAnsi="Symbol" w:hint="default"/>
      </w:rPr>
    </w:lvl>
    <w:lvl w:ilvl="1" w:tplc="04090003">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0">
    <w:nsid w:val="26344099"/>
    <w:multiLevelType w:val="hybridMultilevel"/>
    <w:tmpl w:val="C51ECA10"/>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1">
    <w:nsid w:val="26AD79CB"/>
    <w:multiLevelType w:val="hybridMultilevel"/>
    <w:tmpl w:val="8BEA247E"/>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280575D8"/>
    <w:multiLevelType w:val="multilevel"/>
    <w:tmpl w:val="43E887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nsid w:val="284232FE"/>
    <w:multiLevelType w:val="hybridMultilevel"/>
    <w:tmpl w:val="0FE0617A"/>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4">
    <w:nsid w:val="296253E0"/>
    <w:multiLevelType w:val="hybridMultilevel"/>
    <w:tmpl w:val="3730AA92"/>
    <w:lvl w:ilvl="0" w:tplc="04090005">
      <w:start w:val="1"/>
      <w:numFmt w:val="bullet"/>
      <w:lvlText w:val=""/>
      <w:lvlJc w:val="left"/>
      <w:pPr>
        <w:tabs>
          <w:tab w:val="num" w:pos="720"/>
        </w:tabs>
        <w:ind w:left="720" w:hanging="360"/>
      </w:pPr>
      <w:rPr>
        <w:rFonts w:ascii="Wingdings" w:hAnsi="Wingdings" w:hint="default"/>
      </w:rPr>
    </w:lvl>
    <w:lvl w:ilvl="1" w:tplc="4B5C8A98">
      <w:numFmt w:val="bullet"/>
      <w:lvlText w:val="-"/>
      <w:lvlJc w:val="left"/>
      <w:pPr>
        <w:tabs>
          <w:tab w:val="num" w:pos="1800"/>
        </w:tabs>
        <w:ind w:left="1800" w:hanging="720"/>
      </w:pPr>
      <w:rPr>
        <w:rFonts w:ascii="Times New Roman" w:eastAsia="Times New Roman" w:hAnsi="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2A570DC5"/>
    <w:multiLevelType w:val="multilevel"/>
    <w:tmpl w:val="E5A6AE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2CE64243"/>
    <w:multiLevelType w:val="hybridMultilevel"/>
    <w:tmpl w:val="A72AA562"/>
    <w:lvl w:ilvl="0" w:tplc="0C090001">
      <w:start w:val="1"/>
      <w:numFmt w:val="bullet"/>
      <w:lvlText w:val=""/>
      <w:lvlJc w:val="left"/>
      <w:pPr>
        <w:tabs>
          <w:tab w:val="num" w:pos="1440"/>
        </w:tabs>
        <w:ind w:left="1440" w:hanging="360"/>
      </w:pPr>
      <w:rPr>
        <w:rFonts w:ascii="Symbol" w:hAnsi="Symbol" w:hint="default"/>
      </w:rPr>
    </w:lvl>
    <w:lvl w:ilvl="1" w:tplc="0C090003">
      <w:start w:val="1"/>
      <w:numFmt w:val="bullet"/>
      <w:lvlText w:val="o"/>
      <w:lvlJc w:val="left"/>
      <w:pPr>
        <w:tabs>
          <w:tab w:val="num" w:pos="2160"/>
        </w:tabs>
        <w:ind w:left="2160" w:hanging="360"/>
      </w:pPr>
      <w:rPr>
        <w:rFonts w:ascii="Courier New" w:hAnsi="Courier New" w:hint="default"/>
      </w:rPr>
    </w:lvl>
    <w:lvl w:ilvl="2" w:tplc="0C090005">
      <w:start w:val="1"/>
      <w:numFmt w:val="bullet"/>
      <w:lvlText w:val=""/>
      <w:lvlJc w:val="left"/>
      <w:pPr>
        <w:tabs>
          <w:tab w:val="num" w:pos="2880"/>
        </w:tabs>
        <w:ind w:left="2880" w:hanging="360"/>
      </w:pPr>
      <w:rPr>
        <w:rFonts w:ascii="Wingdings" w:hAnsi="Wingdings" w:hint="default"/>
      </w:rPr>
    </w:lvl>
    <w:lvl w:ilvl="3" w:tplc="0C090001">
      <w:start w:val="1"/>
      <w:numFmt w:val="bullet"/>
      <w:lvlText w:val=""/>
      <w:lvlJc w:val="left"/>
      <w:pPr>
        <w:tabs>
          <w:tab w:val="num" w:pos="3600"/>
        </w:tabs>
        <w:ind w:left="3600" w:hanging="360"/>
      </w:pPr>
      <w:rPr>
        <w:rFonts w:ascii="Symbol" w:hAnsi="Symbol" w:hint="default"/>
      </w:rPr>
    </w:lvl>
    <w:lvl w:ilvl="4" w:tplc="0C090003">
      <w:start w:val="1"/>
      <w:numFmt w:val="bullet"/>
      <w:lvlText w:val="o"/>
      <w:lvlJc w:val="left"/>
      <w:pPr>
        <w:tabs>
          <w:tab w:val="num" w:pos="4320"/>
        </w:tabs>
        <w:ind w:left="4320" w:hanging="360"/>
      </w:pPr>
      <w:rPr>
        <w:rFonts w:ascii="Courier New" w:hAnsi="Courier New" w:hint="default"/>
      </w:rPr>
    </w:lvl>
    <w:lvl w:ilvl="5" w:tplc="0C090005">
      <w:start w:val="1"/>
      <w:numFmt w:val="bullet"/>
      <w:lvlText w:val=""/>
      <w:lvlJc w:val="left"/>
      <w:pPr>
        <w:tabs>
          <w:tab w:val="num" w:pos="5040"/>
        </w:tabs>
        <w:ind w:left="5040" w:hanging="360"/>
      </w:pPr>
      <w:rPr>
        <w:rFonts w:ascii="Wingdings" w:hAnsi="Wingdings" w:hint="default"/>
      </w:rPr>
    </w:lvl>
    <w:lvl w:ilvl="6" w:tplc="0C090001">
      <w:start w:val="1"/>
      <w:numFmt w:val="bullet"/>
      <w:lvlText w:val=""/>
      <w:lvlJc w:val="left"/>
      <w:pPr>
        <w:tabs>
          <w:tab w:val="num" w:pos="5760"/>
        </w:tabs>
        <w:ind w:left="5760" w:hanging="360"/>
      </w:pPr>
      <w:rPr>
        <w:rFonts w:ascii="Symbol" w:hAnsi="Symbol" w:hint="default"/>
      </w:rPr>
    </w:lvl>
    <w:lvl w:ilvl="7" w:tplc="0C090003">
      <w:start w:val="1"/>
      <w:numFmt w:val="bullet"/>
      <w:lvlText w:val="o"/>
      <w:lvlJc w:val="left"/>
      <w:pPr>
        <w:tabs>
          <w:tab w:val="num" w:pos="6480"/>
        </w:tabs>
        <w:ind w:left="6480" w:hanging="360"/>
      </w:pPr>
      <w:rPr>
        <w:rFonts w:ascii="Courier New" w:hAnsi="Courier New" w:hint="default"/>
      </w:rPr>
    </w:lvl>
    <w:lvl w:ilvl="8" w:tplc="0C090005">
      <w:start w:val="1"/>
      <w:numFmt w:val="bullet"/>
      <w:lvlText w:val=""/>
      <w:lvlJc w:val="left"/>
      <w:pPr>
        <w:tabs>
          <w:tab w:val="num" w:pos="7200"/>
        </w:tabs>
        <w:ind w:left="7200" w:hanging="360"/>
      </w:pPr>
      <w:rPr>
        <w:rFonts w:ascii="Wingdings" w:hAnsi="Wingdings" w:hint="default"/>
      </w:rPr>
    </w:lvl>
  </w:abstractNum>
  <w:abstractNum w:abstractNumId="17">
    <w:nsid w:val="2FF32F82"/>
    <w:multiLevelType w:val="hybridMultilevel"/>
    <w:tmpl w:val="7498845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318217F1"/>
    <w:multiLevelType w:val="hybridMultilevel"/>
    <w:tmpl w:val="50E4D520"/>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369F2D51"/>
    <w:multiLevelType w:val="hybridMultilevel"/>
    <w:tmpl w:val="805CA7C2"/>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0">
    <w:nsid w:val="432356C3"/>
    <w:multiLevelType w:val="hybridMultilevel"/>
    <w:tmpl w:val="82CA1302"/>
    <w:lvl w:ilvl="0" w:tplc="FFFFFFFF">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nsid w:val="43B376DA"/>
    <w:multiLevelType w:val="hybridMultilevel"/>
    <w:tmpl w:val="907A0CA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nsid w:val="44693803"/>
    <w:multiLevelType w:val="hybridMultilevel"/>
    <w:tmpl w:val="1A6C1B4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45051B67"/>
    <w:multiLevelType w:val="hybridMultilevel"/>
    <w:tmpl w:val="07F0BD2C"/>
    <w:lvl w:ilvl="0" w:tplc="8976D646">
      <w:numFmt w:val="bullet"/>
      <w:lvlText w:val=""/>
      <w:lvlJc w:val="left"/>
      <w:pPr>
        <w:tabs>
          <w:tab w:val="num" w:pos="573"/>
        </w:tabs>
        <w:ind w:left="573" w:hanging="153"/>
      </w:pPr>
      <w:rPr>
        <w:rFonts w:ascii="Symbol" w:hAnsi="Symbol" w:hint="default"/>
        <w:color w:val="auto"/>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4742036D"/>
    <w:multiLevelType w:val="hybridMultilevel"/>
    <w:tmpl w:val="3C74B676"/>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5">
    <w:nsid w:val="4F9019BF"/>
    <w:multiLevelType w:val="hybridMultilevel"/>
    <w:tmpl w:val="D17C0016"/>
    <w:lvl w:ilvl="0" w:tplc="8976D646">
      <w:numFmt w:val="bullet"/>
      <w:lvlText w:val=""/>
      <w:lvlJc w:val="left"/>
      <w:pPr>
        <w:tabs>
          <w:tab w:val="num" w:pos="573"/>
        </w:tabs>
        <w:ind w:left="573" w:hanging="153"/>
      </w:pPr>
      <w:rPr>
        <w:rFonts w:ascii="Symbol" w:hAnsi="Symbol" w:hint="default"/>
        <w:color w:val="auto"/>
        <w:sz w:val="2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nsid w:val="55FC723C"/>
    <w:multiLevelType w:val="hybridMultilevel"/>
    <w:tmpl w:val="580C3872"/>
    <w:lvl w:ilvl="0" w:tplc="04090001">
      <w:start w:val="1"/>
      <w:numFmt w:val="bullet"/>
      <w:lvlText w:val=""/>
      <w:lvlJc w:val="left"/>
      <w:pPr>
        <w:tabs>
          <w:tab w:val="num" w:pos="1429"/>
        </w:tabs>
        <w:ind w:left="1429" w:hanging="360"/>
      </w:pPr>
      <w:rPr>
        <w:rFonts w:ascii="Symbol" w:hAnsi="Symbol" w:hint="default"/>
      </w:rPr>
    </w:lvl>
    <w:lvl w:ilvl="1" w:tplc="04090003" w:tentative="1">
      <w:start w:val="1"/>
      <w:numFmt w:val="bullet"/>
      <w:lvlText w:val="o"/>
      <w:lvlJc w:val="left"/>
      <w:pPr>
        <w:tabs>
          <w:tab w:val="num" w:pos="2149"/>
        </w:tabs>
        <w:ind w:left="2149" w:hanging="360"/>
      </w:pPr>
      <w:rPr>
        <w:rFonts w:ascii="Courier New" w:hAnsi="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27">
    <w:nsid w:val="637268D9"/>
    <w:multiLevelType w:val="hybridMultilevel"/>
    <w:tmpl w:val="1CA2C034"/>
    <w:lvl w:ilvl="0" w:tplc="93328CFC">
      <w:start w:val="1"/>
      <w:numFmt w:val="decimal"/>
      <w:lvlText w:val="%1."/>
      <w:lvlJc w:val="left"/>
      <w:pPr>
        <w:tabs>
          <w:tab w:val="num" w:pos="1080"/>
        </w:tabs>
        <w:ind w:left="1080" w:hanging="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8">
    <w:nsid w:val="68BA0306"/>
    <w:multiLevelType w:val="hybridMultilevel"/>
    <w:tmpl w:val="58F64C10"/>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nsid w:val="696B6C1E"/>
    <w:multiLevelType w:val="hybridMultilevel"/>
    <w:tmpl w:val="0436C446"/>
    <w:lvl w:ilvl="0" w:tplc="0C090003">
      <w:start w:val="1"/>
      <w:numFmt w:val="bullet"/>
      <w:lvlText w:val="o"/>
      <w:lvlJc w:val="left"/>
      <w:pPr>
        <w:ind w:left="720" w:hanging="360"/>
      </w:pPr>
      <w:rPr>
        <w:rFonts w:ascii="Courier New" w:hAnsi="Courier New" w:hint="default"/>
      </w:rPr>
    </w:lvl>
    <w:lvl w:ilvl="1" w:tplc="0C090003" w:tentative="1">
      <w:start w:val="1"/>
      <w:numFmt w:val="bullet"/>
      <w:lvlText w:val="o"/>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0">
    <w:nsid w:val="6BFD20CD"/>
    <w:multiLevelType w:val="hybridMultilevel"/>
    <w:tmpl w:val="43D21A7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1">
    <w:nsid w:val="6CCA47A6"/>
    <w:multiLevelType w:val="hybridMultilevel"/>
    <w:tmpl w:val="F9DC3A46"/>
    <w:lvl w:ilvl="0" w:tplc="0C090001">
      <w:start w:val="1"/>
      <w:numFmt w:val="bullet"/>
      <w:lvlText w:val=""/>
      <w:lvlJc w:val="left"/>
      <w:pPr>
        <w:tabs>
          <w:tab w:val="num" w:pos="720"/>
        </w:tabs>
        <w:ind w:left="720" w:hanging="360"/>
      </w:pPr>
      <w:rPr>
        <w:rFonts w:ascii="Symbol" w:hAnsi="Symbol" w:hint="default"/>
      </w:rPr>
    </w:lvl>
    <w:lvl w:ilvl="1" w:tplc="0C090003">
      <w:start w:val="1"/>
      <w:numFmt w:val="bullet"/>
      <w:lvlText w:val="o"/>
      <w:lvlJc w:val="left"/>
      <w:pPr>
        <w:tabs>
          <w:tab w:val="num" w:pos="1440"/>
        </w:tabs>
        <w:ind w:left="1440" w:hanging="360"/>
      </w:pPr>
      <w:rPr>
        <w:rFonts w:ascii="Courier New" w:hAnsi="Courier New" w:hint="default"/>
      </w:rPr>
    </w:lvl>
    <w:lvl w:ilvl="2" w:tplc="0C090005">
      <w:start w:val="1"/>
      <w:numFmt w:val="bullet"/>
      <w:lvlText w:val=""/>
      <w:lvlJc w:val="left"/>
      <w:pPr>
        <w:tabs>
          <w:tab w:val="num" w:pos="2160"/>
        </w:tabs>
        <w:ind w:left="2160" w:hanging="360"/>
      </w:pPr>
      <w:rPr>
        <w:rFonts w:ascii="Wingdings" w:hAnsi="Wingdings" w:hint="default"/>
      </w:rPr>
    </w:lvl>
    <w:lvl w:ilvl="3" w:tplc="0C090001">
      <w:start w:val="1"/>
      <w:numFmt w:val="bullet"/>
      <w:lvlText w:val=""/>
      <w:lvlJc w:val="left"/>
      <w:pPr>
        <w:tabs>
          <w:tab w:val="num" w:pos="2880"/>
        </w:tabs>
        <w:ind w:left="2880" w:hanging="360"/>
      </w:pPr>
      <w:rPr>
        <w:rFonts w:ascii="Symbol" w:hAnsi="Symbol" w:hint="default"/>
      </w:rPr>
    </w:lvl>
    <w:lvl w:ilvl="4" w:tplc="0C090003">
      <w:start w:val="1"/>
      <w:numFmt w:val="bullet"/>
      <w:lvlText w:val="o"/>
      <w:lvlJc w:val="left"/>
      <w:pPr>
        <w:tabs>
          <w:tab w:val="num" w:pos="3600"/>
        </w:tabs>
        <w:ind w:left="3600" w:hanging="360"/>
      </w:pPr>
      <w:rPr>
        <w:rFonts w:ascii="Courier New" w:hAnsi="Courier New" w:hint="default"/>
      </w:rPr>
    </w:lvl>
    <w:lvl w:ilvl="5" w:tplc="0C090005">
      <w:start w:val="1"/>
      <w:numFmt w:val="bullet"/>
      <w:lvlText w:val=""/>
      <w:lvlJc w:val="left"/>
      <w:pPr>
        <w:tabs>
          <w:tab w:val="num" w:pos="4320"/>
        </w:tabs>
        <w:ind w:left="4320" w:hanging="360"/>
      </w:pPr>
      <w:rPr>
        <w:rFonts w:ascii="Wingdings" w:hAnsi="Wingdings" w:hint="default"/>
      </w:rPr>
    </w:lvl>
    <w:lvl w:ilvl="6" w:tplc="0C090001">
      <w:start w:val="1"/>
      <w:numFmt w:val="bullet"/>
      <w:lvlText w:val=""/>
      <w:lvlJc w:val="left"/>
      <w:pPr>
        <w:tabs>
          <w:tab w:val="num" w:pos="5040"/>
        </w:tabs>
        <w:ind w:left="5040" w:hanging="360"/>
      </w:pPr>
      <w:rPr>
        <w:rFonts w:ascii="Symbol" w:hAnsi="Symbol" w:hint="default"/>
      </w:rPr>
    </w:lvl>
    <w:lvl w:ilvl="7" w:tplc="0C090003">
      <w:start w:val="1"/>
      <w:numFmt w:val="bullet"/>
      <w:lvlText w:val="o"/>
      <w:lvlJc w:val="left"/>
      <w:pPr>
        <w:tabs>
          <w:tab w:val="num" w:pos="5760"/>
        </w:tabs>
        <w:ind w:left="5760" w:hanging="360"/>
      </w:pPr>
      <w:rPr>
        <w:rFonts w:ascii="Courier New" w:hAnsi="Courier New" w:hint="default"/>
      </w:rPr>
    </w:lvl>
    <w:lvl w:ilvl="8" w:tplc="0C090005">
      <w:start w:val="1"/>
      <w:numFmt w:val="bullet"/>
      <w:lvlText w:val=""/>
      <w:lvlJc w:val="left"/>
      <w:pPr>
        <w:tabs>
          <w:tab w:val="num" w:pos="6480"/>
        </w:tabs>
        <w:ind w:left="6480" w:hanging="360"/>
      </w:pPr>
      <w:rPr>
        <w:rFonts w:ascii="Wingdings" w:hAnsi="Wingdings" w:hint="default"/>
      </w:rPr>
    </w:lvl>
  </w:abstractNum>
  <w:abstractNum w:abstractNumId="32">
    <w:nsid w:val="6CFF39EB"/>
    <w:multiLevelType w:val="hybridMultilevel"/>
    <w:tmpl w:val="A066D620"/>
    <w:lvl w:ilvl="0" w:tplc="0C090001">
      <w:start w:val="1"/>
      <w:numFmt w:val="bullet"/>
      <w:lvlText w:val=""/>
      <w:lvlJc w:val="left"/>
      <w:pPr>
        <w:tabs>
          <w:tab w:val="num" w:pos="1260"/>
        </w:tabs>
        <w:ind w:left="1260" w:hanging="360"/>
      </w:pPr>
      <w:rPr>
        <w:rFonts w:ascii="Symbol" w:hAnsi="Symbol" w:hint="default"/>
      </w:rPr>
    </w:lvl>
    <w:lvl w:ilvl="1" w:tplc="5484A03C">
      <w:start w:val="1"/>
      <w:numFmt w:val="bullet"/>
      <w:lvlText w:val=""/>
      <w:lvlJc w:val="left"/>
      <w:pPr>
        <w:tabs>
          <w:tab w:val="num" w:pos="1440"/>
        </w:tabs>
        <w:ind w:left="1440" w:hanging="360"/>
      </w:pPr>
      <w:rPr>
        <w:rFonts w:ascii="Symbol" w:hAnsi="Symbol" w:hint="default"/>
        <w:color w:val="FF6600"/>
      </w:rPr>
    </w:lvl>
    <w:lvl w:ilvl="2" w:tplc="0C090005">
      <w:start w:val="1"/>
      <w:numFmt w:val="bullet"/>
      <w:lvlText w:val=""/>
      <w:lvlJc w:val="left"/>
      <w:pPr>
        <w:tabs>
          <w:tab w:val="num" w:pos="2160"/>
        </w:tabs>
        <w:ind w:left="2160" w:hanging="360"/>
      </w:pPr>
      <w:rPr>
        <w:rFonts w:ascii="Wingdings" w:hAnsi="Wingdings" w:hint="default"/>
      </w:rPr>
    </w:lvl>
    <w:lvl w:ilvl="3" w:tplc="0C090001">
      <w:start w:val="1"/>
      <w:numFmt w:val="bullet"/>
      <w:lvlText w:val=""/>
      <w:lvlJc w:val="left"/>
      <w:pPr>
        <w:tabs>
          <w:tab w:val="num" w:pos="2880"/>
        </w:tabs>
        <w:ind w:left="2880" w:hanging="360"/>
      </w:pPr>
      <w:rPr>
        <w:rFonts w:ascii="Symbol" w:hAnsi="Symbol" w:hint="default"/>
      </w:rPr>
    </w:lvl>
    <w:lvl w:ilvl="4" w:tplc="0C090003">
      <w:start w:val="1"/>
      <w:numFmt w:val="bullet"/>
      <w:lvlText w:val="o"/>
      <w:lvlJc w:val="left"/>
      <w:pPr>
        <w:tabs>
          <w:tab w:val="num" w:pos="3600"/>
        </w:tabs>
        <w:ind w:left="3600" w:hanging="360"/>
      </w:pPr>
      <w:rPr>
        <w:rFonts w:ascii="Courier New" w:hAnsi="Courier New" w:hint="default"/>
      </w:rPr>
    </w:lvl>
    <w:lvl w:ilvl="5" w:tplc="0C090005">
      <w:start w:val="1"/>
      <w:numFmt w:val="bullet"/>
      <w:lvlText w:val=""/>
      <w:lvlJc w:val="left"/>
      <w:pPr>
        <w:tabs>
          <w:tab w:val="num" w:pos="4320"/>
        </w:tabs>
        <w:ind w:left="4320" w:hanging="360"/>
      </w:pPr>
      <w:rPr>
        <w:rFonts w:ascii="Wingdings" w:hAnsi="Wingdings" w:hint="default"/>
      </w:rPr>
    </w:lvl>
    <w:lvl w:ilvl="6" w:tplc="0C090001">
      <w:start w:val="1"/>
      <w:numFmt w:val="bullet"/>
      <w:lvlText w:val=""/>
      <w:lvlJc w:val="left"/>
      <w:pPr>
        <w:tabs>
          <w:tab w:val="num" w:pos="5040"/>
        </w:tabs>
        <w:ind w:left="5040" w:hanging="360"/>
      </w:pPr>
      <w:rPr>
        <w:rFonts w:ascii="Symbol" w:hAnsi="Symbol" w:hint="default"/>
      </w:rPr>
    </w:lvl>
    <w:lvl w:ilvl="7" w:tplc="0C090003">
      <w:start w:val="1"/>
      <w:numFmt w:val="bullet"/>
      <w:lvlText w:val="o"/>
      <w:lvlJc w:val="left"/>
      <w:pPr>
        <w:tabs>
          <w:tab w:val="num" w:pos="5760"/>
        </w:tabs>
        <w:ind w:left="5760" w:hanging="360"/>
      </w:pPr>
      <w:rPr>
        <w:rFonts w:ascii="Courier New" w:hAnsi="Courier New" w:hint="default"/>
      </w:rPr>
    </w:lvl>
    <w:lvl w:ilvl="8" w:tplc="0C090005">
      <w:start w:val="1"/>
      <w:numFmt w:val="bullet"/>
      <w:lvlText w:val=""/>
      <w:lvlJc w:val="left"/>
      <w:pPr>
        <w:tabs>
          <w:tab w:val="num" w:pos="6480"/>
        </w:tabs>
        <w:ind w:left="6480" w:hanging="360"/>
      </w:pPr>
      <w:rPr>
        <w:rFonts w:ascii="Wingdings" w:hAnsi="Wingdings" w:hint="default"/>
      </w:rPr>
    </w:lvl>
  </w:abstractNum>
  <w:abstractNum w:abstractNumId="33">
    <w:nsid w:val="6F1B2F9B"/>
    <w:multiLevelType w:val="hybridMultilevel"/>
    <w:tmpl w:val="EE68B316"/>
    <w:lvl w:ilvl="0" w:tplc="04090001">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34">
    <w:nsid w:val="70646BE8"/>
    <w:multiLevelType w:val="hybridMultilevel"/>
    <w:tmpl w:val="F176EC4C"/>
    <w:lvl w:ilvl="0" w:tplc="E2E0570C">
      <w:numFmt w:val="bullet"/>
      <w:lvlText w:val="-"/>
      <w:lvlJc w:val="left"/>
      <w:pPr>
        <w:tabs>
          <w:tab w:val="num" w:pos="720"/>
        </w:tabs>
        <w:ind w:left="720" w:hanging="360"/>
      </w:pPr>
      <w:rPr>
        <w:rFonts w:ascii="Times New Roman" w:eastAsia="Times New Roman" w:hAnsi="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nsid w:val="72B603C8"/>
    <w:multiLevelType w:val="hybridMultilevel"/>
    <w:tmpl w:val="869690FA"/>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6">
    <w:nsid w:val="72E769BB"/>
    <w:multiLevelType w:val="hybridMultilevel"/>
    <w:tmpl w:val="E214A088"/>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7">
    <w:nsid w:val="73AF626A"/>
    <w:multiLevelType w:val="hybridMultilevel"/>
    <w:tmpl w:val="93DABA3A"/>
    <w:lvl w:ilvl="0" w:tplc="0C09000F">
      <w:start w:val="1"/>
      <w:numFmt w:val="decimal"/>
      <w:lvlText w:val="%1."/>
      <w:lvlJc w:val="left"/>
      <w:pPr>
        <w:ind w:left="1140" w:hanging="360"/>
      </w:pPr>
      <w:rPr>
        <w:rFonts w:cs="Times New Roman"/>
      </w:rPr>
    </w:lvl>
    <w:lvl w:ilvl="1" w:tplc="0C090019" w:tentative="1">
      <w:start w:val="1"/>
      <w:numFmt w:val="lowerLetter"/>
      <w:lvlText w:val="%2."/>
      <w:lvlJc w:val="left"/>
      <w:pPr>
        <w:ind w:left="1860" w:hanging="360"/>
      </w:pPr>
      <w:rPr>
        <w:rFonts w:cs="Times New Roman"/>
      </w:rPr>
    </w:lvl>
    <w:lvl w:ilvl="2" w:tplc="0C09001B" w:tentative="1">
      <w:start w:val="1"/>
      <w:numFmt w:val="lowerRoman"/>
      <w:lvlText w:val="%3."/>
      <w:lvlJc w:val="right"/>
      <w:pPr>
        <w:ind w:left="2580" w:hanging="180"/>
      </w:pPr>
      <w:rPr>
        <w:rFonts w:cs="Times New Roman"/>
      </w:rPr>
    </w:lvl>
    <w:lvl w:ilvl="3" w:tplc="0C09000F" w:tentative="1">
      <w:start w:val="1"/>
      <w:numFmt w:val="decimal"/>
      <w:lvlText w:val="%4."/>
      <w:lvlJc w:val="left"/>
      <w:pPr>
        <w:ind w:left="3300" w:hanging="360"/>
      </w:pPr>
      <w:rPr>
        <w:rFonts w:cs="Times New Roman"/>
      </w:rPr>
    </w:lvl>
    <w:lvl w:ilvl="4" w:tplc="0C090019" w:tentative="1">
      <w:start w:val="1"/>
      <w:numFmt w:val="lowerLetter"/>
      <w:lvlText w:val="%5."/>
      <w:lvlJc w:val="left"/>
      <w:pPr>
        <w:ind w:left="4020" w:hanging="360"/>
      </w:pPr>
      <w:rPr>
        <w:rFonts w:cs="Times New Roman"/>
      </w:rPr>
    </w:lvl>
    <w:lvl w:ilvl="5" w:tplc="0C09001B" w:tentative="1">
      <w:start w:val="1"/>
      <w:numFmt w:val="lowerRoman"/>
      <w:lvlText w:val="%6."/>
      <w:lvlJc w:val="right"/>
      <w:pPr>
        <w:ind w:left="4740" w:hanging="180"/>
      </w:pPr>
      <w:rPr>
        <w:rFonts w:cs="Times New Roman"/>
      </w:rPr>
    </w:lvl>
    <w:lvl w:ilvl="6" w:tplc="0C09000F" w:tentative="1">
      <w:start w:val="1"/>
      <w:numFmt w:val="decimal"/>
      <w:lvlText w:val="%7."/>
      <w:lvlJc w:val="left"/>
      <w:pPr>
        <w:ind w:left="5460" w:hanging="360"/>
      </w:pPr>
      <w:rPr>
        <w:rFonts w:cs="Times New Roman"/>
      </w:rPr>
    </w:lvl>
    <w:lvl w:ilvl="7" w:tplc="0C090019" w:tentative="1">
      <w:start w:val="1"/>
      <w:numFmt w:val="lowerLetter"/>
      <w:lvlText w:val="%8."/>
      <w:lvlJc w:val="left"/>
      <w:pPr>
        <w:ind w:left="6180" w:hanging="360"/>
      </w:pPr>
      <w:rPr>
        <w:rFonts w:cs="Times New Roman"/>
      </w:rPr>
    </w:lvl>
    <w:lvl w:ilvl="8" w:tplc="0C09001B" w:tentative="1">
      <w:start w:val="1"/>
      <w:numFmt w:val="lowerRoman"/>
      <w:lvlText w:val="%9."/>
      <w:lvlJc w:val="right"/>
      <w:pPr>
        <w:ind w:left="6900" w:hanging="180"/>
      </w:pPr>
      <w:rPr>
        <w:rFonts w:cs="Times New Roman"/>
      </w:rPr>
    </w:lvl>
  </w:abstractNum>
  <w:abstractNum w:abstractNumId="38">
    <w:nsid w:val="7D1720BC"/>
    <w:multiLevelType w:val="hybridMultilevel"/>
    <w:tmpl w:val="F7507956"/>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nsid w:val="7D7E271F"/>
    <w:multiLevelType w:val="hybridMultilevel"/>
    <w:tmpl w:val="F4F612FC"/>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
    <w:nsid w:val="7FB75B2C"/>
    <w:multiLevelType w:val="hybridMultilevel"/>
    <w:tmpl w:val="89760238"/>
    <w:lvl w:ilvl="0" w:tplc="64128CAC">
      <w:start w:val="1"/>
      <w:numFmt w:val="bullet"/>
      <w:lvlText w:val=""/>
      <w:lvlJc w:val="left"/>
      <w:pPr>
        <w:tabs>
          <w:tab w:val="num" w:pos="720"/>
        </w:tabs>
        <w:ind w:left="720" w:hanging="360"/>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25"/>
  </w:num>
  <w:num w:numId="2">
    <w:abstractNumId w:val="39"/>
  </w:num>
  <w:num w:numId="3">
    <w:abstractNumId w:val="28"/>
  </w:num>
  <w:num w:numId="4">
    <w:abstractNumId w:val="14"/>
  </w:num>
  <w:num w:numId="5">
    <w:abstractNumId w:val="38"/>
  </w:num>
  <w:num w:numId="6">
    <w:abstractNumId w:val="11"/>
  </w:num>
  <w:num w:numId="7">
    <w:abstractNumId w:val="18"/>
  </w:num>
  <w:num w:numId="8">
    <w:abstractNumId w:val="34"/>
  </w:num>
  <w:num w:numId="9">
    <w:abstractNumId w:val="27"/>
  </w:num>
  <w:num w:numId="10">
    <w:abstractNumId w:val="7"/>
  </w:num>
  <w:num w:numId="11">
    <w:abstractNumId w:val="8"/>
  </w:num>
  <w:num w:numId="12">
    <w:abstractNumId w:val="23"/>
  </w:num>
  <w:num w:numId="13">
    <w:abstractNumId w:val="4"/>
  </w:num>
  <w:num w:numId="14">
    <w:abstractNumId w:val="5"/>
  </w:num>
  <w:num w:numId="15">
    <w:abstractNumId w:val="12"/>
  </w:num>
  <w:num w:numId="16">
    <w:abstractNumId w:val="36"/>
  </w:num>
  <w:num w:numId="17">
    <w:abstractNumId w:val="20"/>
  </w:num>
  <w:num w:numId="18">
    <w:abstractNumId w:val="29"/>
  </w:num>
  <w:num w:numId="19">
    <w:abstractNumId w:val="37"/>
  </w:num>
  <w:num w:numId="20">
    <w:abstractNumId w:val="1"/>
  </w:num>
  <w:num w:numId="21">
    <w:abstractNumId w:val="30"/>
  </w:num>
  <w:num w:numId="22">
    <w:abstractNumId w:val="32"/>
  </w:num>
  <w:num w:numId="23">
    <w:abstractNumId w:val="31"/>
  </w:num>
  <w:num w:numId="24">
    <w:abstractNumId w:val="0"/>
    <w:lvlOverride w:ilvl="0">
      <w:startOverride w:val="3"/>
    </w:lvlOverride>
    <w:lvlOverride w:ilvl="1">
      <w:startOverride w:val="3"/>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6"/>
  </w:num>
  <w:num w:numId="26">
    <w:abstractNumId w:val="24"/>
  </w:num>
  <w:num w:numId="27">
    <w:abstractNumId w:val="19"/>
  </w:num>
  <w:num w:numId="28">
    <w:abstractNumId w:val="13"/>
  </w:num>
  <w:num w:numId="29">
    <w:abstractNumId w:val="6"/>
  </w:num>
  <w:num w:numId="30">
    <w:abstractNumId w:val="21"/>
  </w:num>
  <w:num w:numId="31">
    <w:abstractNumId w:val="15"/>
  </w:num>
  <w:num w:numId="32">
    <w:abstractNumId w:val="9"/>
  </w:num>
  <w:num w:numId="33">
    <w:abstractNumId w:val="33"/>
  </w:num>
  <w:num w:numId="34">
    <w:abstractNumId w:val="22"/>
  </w:num>
  <w:num w:numId="35">
    <w:abstractNumId w:val="10"/>
  </w:num>
  <w:num w:numId="36">
    <w:abstractNumId w:val="17"/>
  </w:num>
  <w:num w:numId="37">
    <w:abstractNumId w:val="35"/>
  </w:num>
  <w:num w:numId="38">
    <w:abstractNumId w:val="2"/>
  </w:num>
  <w:num w:numId="39">
    <w:abstractNumId w:val="3"/>
  </w:num>
  <w:num w:numId="40">
    <w:abstractNumId w:val="26"/>
  </w:num>
  <w:num w:numId="41">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594A"/>
    <w:rsid w:val="00016984"/>
    <w:rsid w:val="0003456E"/>
    <w:rsid w:val="00035142"/>
    <w:rsid w:val="000374C3"/>
    <w:rsid w:val="00041DC4"/>
    <w:rsid w:val="00045B4A"/>
    <w:rsid w:val="00057059"/>
    <w:rsid w:val="00092385"/>
    <w:rsid w:val="000E56FD"/>
    <w:rsid w:val="000E6592"/>
    <w:rsid w:val="000F1A8C"/>
    <w:rsid w:val="001248FA"/>
    <w:rsid w:val="00150FBF"/>
    <w:rsid w:val="00152138"/>
    <w:rsid w:val="001A19DF"/>
    <w:rsid w:val="001B6A22"/>
    <w:rsid w:val="001E2906"/>
    <w:rsid w:val="001E2FC0"/>
    <w:rsid w:val="0022594A"/>
    <w:rsid w:val="0023025B"/>
    <w:rsid w:val="00230F2C"/>
    <w:rsid w:val="00243FEA"/>
    <w:rsid w:val="002514CE"/>
    <w:rsid w:val="002778B0"/>
    <w:rsid w:val="00293E5D"/>
    <w:rsid w:val="002A1CC9"/>
    <w:rsid w:val="002A4AD9"/>
    <w:rsid w:val="002B5D15"/>
    <w:rsid w:val="002E3F94"/>
    <w:rsid w:val="002F523C"/>
    <w:rsid w:val="002F5764"/>
    <w:rsid w:val="002F67A1"/>
    <w:rsid w:val="00316599"/>
    <w:rsid w:val="003434CA"/>
    <w:rsid w:val="0034446E"/>
    <w:rsid w:val="0037517F"/>
    <w:rsid w:val="003A2A8E"/>
    <w:rsid w:val="003A3534"/>
    <w:rsid w:val="0040015C"/>
    <w:rsid w:val="00404CCC"/>
    <w:rsid w:val="00420B9C"/>
    <w:rsid w:val="00435C5B"/>
    <w:rsid w:val="00470ABC"/>
    <w:rsid w:val="00490430"/>
    <w:rsid w:val="00492FEC"/>
    <w:rsid w:val="00497958"/>
    <w:rsid w:val="004A3FA3"/>
    <w:rsid w:val="004B1BD7"/>
    <w:rsid w:val="004C32F3"/>
    <w:rsid w:val="004C4B8C"/>
    <w:rsid w:val="004D1A50"/>
    <w:rsid w:val="00514CA4"/>
    <w:rsid w:val="00522E6D"/>
    <w:rsid w:val="00527C74"/>
    <w:rsid w:val="00555BFA"/>
    <w:rsid w:val="005C3BAD"/>
    <w:rsid w:val="005C4485"/>
    <w:rsid w:val="005E506F"/>
    <w:rsid w:val="005E7E56"/>
    <w:rsid w:val="005F5476"/>
    <w:rsid w:val="00604903"/>
    <w:rsid w:val="00616A46"/>
    <w:rsid w:val="00624D3A"/>
    <w:rsid w:val="00626597"/>
    <w:rsid w:val="00642F21"/>
    <w:rsid w:val="006513B0"/>
    <w:rsid w:val="00662CD2"/>
    <w:rsid w:val="006718D0"/>
    <w:rsid w:val="0068162D"/>
    <w:rsid w:val="006819A6"/>
    <w:rsid w:val="006A35BB"/>
    <w:rsid w:val="006A3970"/>
    <w:rsid w:val="006B1506"/>
    <w:rsid w:val="006B35B3"/>
    <w:rsid w:val="0070121D"/>
    <w:rsid w:val="00716727"/>
    <w:rsid w:val="00716B68"/>
    <w:rsid w:val="00727A50"/>
    <w:rsid w:val="0073159B"/>
    <w:rsid w:val="00731AD0"/>
    <w:rsid w:val="0073351E"/>
    <w:rsid w:val="00754A81"/>
    <w:rsid w:val="00755EF2"/>
    <w:rsid w:val="007741F1"/>
    <w:rsid w:val="00775EB0"/>
    <w:rsid w:val="00783C4F"/>
    <w:rsid w:val="007D53B9"/>
    <w:rsid w:val="007E0D6A"/>
    <w:rsid w:val="007E309C"/>
    <w:rsid w:val="007E40DA"/>
    <w:rsid w:val="007F61CE"/>
    <w:rsid w:val="0080438A"/>
    <w:rsid w:val="00804D95"/>
    <w:rsid w:val="0080577A"/>
    <w:rsid w:val="00845DC9"/>
    <w:rsid w:val="00854A3D"/>
    <w:rsid w:val="008674D4"/>
    <w:rsid w:val="00876F53"/>
    <w:rsid w:val="008C0790"/>
    <w:rsid w:val="008C0992"/>
    <w:rsid w:val="008C4F17"/>
    <w:rsid w:val="008D69BB"/>
    <w:rsid w:val="008F720B"/>
    <w:rsid w:val="00923888"/>
    <w:rsid w:val="00943B59"/>
    <w:rsid w:val="00975FF7"/>
    <w:rsid w:val="00985868"/>
    <w:rsid w:val="00990B86"/>
    <w:rsid w:val="009A2335"/>
    <w:rsid w:val="009A4ED9"/>
    <w:rsid w:val="009A5DFA"/>
    <w:rsid w:val="009B2B30"/>
    <w:rsid w:val="009F37FF"/>
    <w:rsid w:val="00A23CC4"/>
    <w:rsid w:val="00A23F49"/>
    <w:rsid w:val="00A260A1"/>
    <w:rsid w:val="00A36368"/>
    <w:rsid w:val="00A4739D"/>
    <w:rsid w:val="00A61B44"/>
    <w:rsid w:val="00AB4176"/>
    <w:rsid w:val="00AB7A48"/>
    <w:rsid w:val="00AC7164"/>
    <w:rsid w:val="00AE61F8"/>
    <w:rsid w:val="00B00CE7"/>
    <w:rsid w:val="00B16BF0"/>
    <w:rsid w:val="00B31B39"/>
    <w:rsid w:val="00B32F10"/>
    <w:rsid w:val="00B33B0F"/>
    <w:rsid w:val="00B50A03"/>
    <w:rsid w:val="00BA05F4"/>
    <w:rsid w:val="00BA0D19"/>
    <w:rsid w:val="00BB5B2A"/>
    <w:rsid w:val="00BE6137"/>
    <w:rsid w:val="00BF7956"/>
    <w:rsid w:val="00C26F91"/>
    <w:rsid w:val="00C84E10"/>
    <w:rsid w:val="00CC6D0B"/>
    <w:rsid w:val="00CE6CD9"/>
    <w:rsid w:val="00D11CDD"/>
    <w:rsid w:val="00D62256"/>
    <w:rsid w:val="00D7307F"/>
    <w:rsid w:val="00D85E52"/>
    <w:rsid w:val="00D8627E"/>
    <w:rsid w:val="00D92A86"/>
    <w:rsid w:val="00DA60EF"/>
    <w:rsid w:val="00DA72CF"/>
    <w:rsid w:val="00DA7C6C"/>
    <w:rsid w:val="00DC602C"/>
    <w:rsid w:val="00DF371C"/>
    <w:rsid w:val="00E01063"/>
    <w:rsid w:val="00E1380D"/>
    <w:rsid w:val="00E1412B"/>
    <w:rsid w:val="00E26DED"/>
    <w:rsid w:val="00E37E1A"/>
    <w:rsid w:val="00E631CC"/>
    <w:rsid w:val="00E63C07"/>
    <w:rsid w:val="00E74B17"/>
    <w:rsid w:val="00E84ABF"/>
    <w:rsid w:val="00EA227D"/>
    <w:rsid w:val="00EA2E90"/>
    <w:rsid w:val="00ED6D38"/>
    <w:rsid w:val="00EE451C"/>
    <w:rsid w:val="00F020EC"/>
    <w:rsid w:val="00F251AD"/>
    <w:rsid w:val="00F26D5B"/>
    <w:rsid w:val="00F27778"/>
    <w:rsid w:val="00F373D3"/>
    <w:rsid w:val="00F65755"/>
    <w:rsid w:val="00F70D50"/>
    <w:rsid w:val="00FB20DF"/>
    <w:rsid w:val="00FC1D98"/>
    <w:rsid w:val="00FF3BC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AU" w:eastAsia="en-A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semiHidden="0" w:uiPriority="0" w:unhideWhenUsed="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2" w:locked="1" w:semiHidden="0" w:uiPriority="0" w:unhideWhenUsed="0"/>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41DC4"/>
    <w:pPr>
      <w:spacing w:after="200" w:line="276" w:lineRule="auto"/>
    </w:pPr>
    <w:rPr>
      <w:sz w:val="22"/>
      <w:szCs w:val="22"/>
      <w:lang w:eastAsia="en-US"/>
    </w:rPr>
  </w:style>
  <w:style w:type="paragraph" w:styleId="Heading1">
    <w:name w:val="heading 1"/>
    <w:basedOn w:val="Normal"/>
    <w:next w:val="Normal"/>
    <w:link w:val="Heading1Char"/>
    <w:uiPriority w:val="99"/>
    <w:qFormat/>
    <w:rsid w:val="00731AD0"/>
    <w:pPr>
      <w:keepNext/>
      <w:spacing w:after="0" w:line="240" w:lineRule="auto"/>
      <w:outlineLvl w:val="0"/>
    </w:pPr>
    <w:rPr>
      <w:rFonts w:ascii="Century Gothic" w:eastAsia="Arial Unicode MS" w:hAnsi="Century Gothic" w:cs="Arial"/>
      <w:b/>
      <w:bCs/>
      <w:szCs w:val="20"/>
    </w:rPr>
  </w:style>
  <w:style w:type="paragraph" w:styleId="Heading2">
    <w:name w:val="heading 2"/>
    <w:basedOn w:val="Normal"/>
    <w:next w:val="Normal"/>
    <w:link w:val="Heading2Char"/>
    <w:uiPriority w:val="99"/>
    <w:qFormat/>
    <w:rsid w:val="00845DC9"/>
    <w:pPr>
      <w:keepNext/>
      <w:keepLines/>
      <w:spacing w:before="200" w:after="0"/>
      <w:outlineLvl w:val="1"/>
    </w:pPr>
    <w:rPr>
      <w:rFonts w:ascii="Cambria" w:eastAsia="Times New Roman" w:hAnsi="Cambria"/>
      <w:b/>
      <w:bCs/>
      <w:color w:val="4F81BD"/>
      <w:sz w:val="26"/>
      <w:szCs w:val="26"/>
    </w:rPr>
  </w:style>
  <w:style w:type="paragraph" w:styleId="Heading4">
    <w:name w:val="heading 4"/>
    <w:basedOn w:val="Normal"/>
    <w:next w:val="Normal"/>
    <w:link w:val="Heading4Char"/>
    <w:uiPriority w:val="99"/>
    <w:qFormat/>
    <w:rsid w:val="00845DC9"/>
    <w:pPr>
      <w:keepNext/>
      <w:keepLines/>
      <w:spacing w:before="200" w:after="0"/>
      <w:outlineLvl w:val="3"/>
    </w:pPr>
    <w:rPr>
      <w:rFonts w:ascii="Cambria" w:eastAsia="Times New Roman" w:hAnsi="Cambria"/>
      <w:b/>
      <w:bCs/>
      <w:i/>
      <w:iCs/>
      <w:color w:val="4F81BD"/>
    </w:rPr>
  </w:style>
  <w:style w:type="paragraph" w:styleId="Heading5">
    <w:name w:val="heading 5"/>
    <w:basedOn w:val="Normal"/>
    <w:next w:val="Normal"/>
    <w:link w:val="Heading5Char"/>
    <w:uiPriority w:val="99"/>
    <w:qFormat/>
    <w:rsid w:val="00845DC9"/>
    <w:pPr>
      <w:keepNext/>
      <w:keepLines/>
      <w:spacing w:before="200" w:after="0"/>
      <w:outlineLvl w:val="4"/>
    </w:pPr>
    <w:rPr>
      <w:rFonts w:ascii="Cambria" w:eastAsia="Times New Roman" w:hAnsi="Cambria"/>
      <w:color w:val="243F6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731AD0"/>
    <w:rPr>
      <w:rFonts w:ascii="Century Gothic" w:eastAsia="Arial Unicode MS" w:hAnsi="Century Gothic" w:cs="Arial"/>
      <w:b/>
      <w:bCs/>
      <w:sz w:val="20"/>
      <w:szCs w:val="20"/>
    </w:rPr>
  </w:style>
  <w:style w:type="character" w:customStyle="1" w:styleId="Heading2Char">
    <w:name w:val="Heading 2 Char"/>
    <w:link w:val="Heading2"/>
    <w:uiPriority w:val="99"/>
    <w:locked/>
    <w:rsid w:val="00845DC9"/>
    <w:rPr>
      <w:rFonts w:ascii="Cambria" w:hAnsi="Cambria" w:cs="Times New Roman"/>
      <w:b/>
      <w:bCs/>
      <w:color w:val="4F81BD"/>
      <w:sz w:val="26"/>
      <w:szCs w:val="26"/>
    </w:rPr>
  </w:style>
  <w:style w:type="character" w:customStyle="1" w:styleId="Heading4Char">
    <w:name w:val="Heading 4 Char"/>
    <w:link w:val="Heading4"/>
    <w:uiPriority w:val="99"/>
    <w:semiHidden/>
    <w:locked/>
    <w:rsid w:val="00845DC9"/>
    <w:rPr>
      <w:rFonts w:ascii="Cambria" w:hAnsi="Cambria" w:cs="Times New Roman"/>
      <w:b/>
      <w:bCs/>
      <w:i/>
      <w:iCs/>
      <w:color w:val="4F81BD"/>
    </w:rPr>
  </w:style>
  <w:style w:type="character" w:customStyle="1" w:styleId="Heading5Char">
    <w:name w:val="Heading 5 Char"/>
    <w:link w:val="Heading5"/>
    <w:uiPriority w:val="99"/>
    <w:semiHidden/>
    <w:locked/>
    <w:rsid w:val="00845DC9"/>
    <w:rPr>
      <w:rFonts w:ascii="Cambria" w:hAnsi="Cambria" w:cs="Times New Roman"/>
      <w:color w:val="243F60"/>
    </w:rPr>
  </w:style>
  <w:style w:type="paragraph" w:styleId="Title">
    <w:name w:val="Title"/>
    <w:basedOn w:val="Normal"/>
    <w:link w:val="TitleChar"/>
    <w:uiPriority w:val="99"/>
    <w:qFormat/>
    <w:rsid w:val="0068162D"/>
    <w:pPr>
      <w:spacing w:after="0" w:line="240" w:lineRule="auto"/>
      <w:jc w:val="center"/>
    </w:pPr>
    <w:rPr>
      <w:rFonts w:ascii="Arial" w:eastAsia="Times New Roman" w:hAnsi="Arial" w:cs="Arial"/>
      <w:b/>
      <w:bCs/>
      <w:sz w:val="36"/>
      <w:szCs w:val="24"/>
    </w:rPr>
  </w:style>
  <w:style w:type="character" w:customStyle="1" w:styleId="TitleChar">
    <w:name w:val="Title Char"/>
    <w:link w:val="Title"/>
    <w:uiPriority w:val="99"/>
    <w:locked/>
    <w:rsid w:val="0068162D"/>
    <w:rPr>
      <w:rFonts w:ascii="Arial" w:hAnsi="Arial" w:cs="Arial"/>
      <w:b/>
      <w:bCs/>
      <w:sz w:val="24"/>
      <w:szCs w:val="24"/>
    </w:rPr>
  </w:style>
  <w:style w:type="paragraph" w:styleId="BodyText2">
    <w:name w:val="Body Text 2"/>
    <w:basedOn w:val="Normal"/>
    <w:link w:val="BodyText2Char"/>
    <w:uiPriority w:val="99"/>
    <w:rsid w:val="00731AD0"/>
    <w:pPr>
      <w:spacing w:after="0" w:line="360" w:lineRule="auto"/>
    </w:pPr>
    <w:rPr>
      <w:rFonts w:ascii="Century Gothic" w:eastAsia="Times New Roman" w:hAnsi="Century Gothic"/>
      <w:szCs w:val="20"/>
    </w:rPr>
  </w:style>
  <w:style w:type="character" w:customStyle="1" w:styleId="BodyText2Char">
    <w:name w:val="Body Text 2 Char"/>
    <w:link w:val="BodyText2"/>
    <w:uiPriority w:val="99"/>
    <w:locked/>
    <w:rsid w:val="00731AD0"/>
    <w:rPr>
      <w:rFonts w:ascii="Century Gothic" w:hAnsi="Century Gothic" w:cs="Times New Roman"/>
      <w:sz w:val="20"/>
      <w:szCs w:val="20"/>
    </w:rPr>
  </w:style>
  <w:style w:type="paragraph" w:styleId="ListParagraph">
    <w:name w:val="List Paragraph"/>
    <w:basedOn w:val="Normal"/>
    <w:uiPriority w:val="99"/>
    <w:qFormat/>
    <w:rsid w:val="00626597"/>
    <w:pPr>
      <w:ind w:left="720"/>
      <w:contextualSpacing/>
    </w:pPr>
  </w:style>
  <w:style w:type="paragraph" w:styleId="FootnoteText">
    <w:name w:val="footnote text"/>
    <w:basedOn w:val="Normal"/>
    <w:link w:val="FootnoteTextChar"/>
    <w:uiPriority w:val="99"/>
    <w:semiHidden/>
    <w:rsid w:val="00B33B0F"/>
    <w:pPr>
      <w:widowControl w:val="0"/>
      <w:overflowPunct w:val="0"/>
      <w:adjustRightInd w:val="0"/>
      <w:spacing w:after="0" w:line="240" w:lineRule="auto"/>
    </w:pPr>
    <w:rPr>
      <w:rFonts w:ascii="Times New Roman" w:eastAsia="Times New Roman" w:hAnsi="Times New Roman"/>
      <w:kern w:val="28"/>
      <w:sz w:val="20"/>
      <w:szCs w:val="20"/>
    </w:rPr>
  </w:style>
  <w:style w:type="character" w:customStyle="1" w:styleId="FootnoteTextChar">
    <w:name w:val="Footnote Text Char"/>
    <w:link w:val="FootnoteText"/>
    <w:uiPriority w:val="99"/>
    <w:semiHidden/>
    <w:locked/>
    <w:rsid w:val="00B33B0F"/>
    <w:rPr>
      <w:rFonts w:ascii="Times New Roman" w:hAnsi="Times New Roman" w:cs="Times New Roman"/>
      <w:kern w:val="28"/>
      <w:sz w:val="20"/>
      <w:szCs w:val="20"/>
    </w:rPr>
  </w:style>
  <w:style w:type="character" w:styleId="FootnoteReference">
    <w:name w:val="footnote reference"/>
    <w:uiPriority w:val="99"/>
    <w:semiHidden/>
    <w:rsid w:val="00B33B0F"/>
    <w:rPr>
      <w:rFonts w:cs="Times New Roman"/>
      <w:vertAlign w:val="superscript"/>
    </w:rPr>
  </w:style>
  <w:style w:type="table" w:styleId="TableGrid">
    <w:name w:val="Table Grid"/>
    <w:basedOn w:val="TableNormal"/>
    <w:uiPriority w:val="99"/>
    <w:rsid w:val="00D8627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Accent1">
    <w:name w:val="Light Shading Accent 1"/>
    <w:basedOn w:val="TableNormal"/>
    <w:uiPriority w:val="99"/>
    <w:rsid w:val="00D8627E"/>
    <w:rPr>
      <w:color w:val="365F91"/>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table" w:styleId="LightList-Accent2">
    <w:name w:val="Light List Accent 2"/>
    <w:basedOn w:val="TableNormal"/>
    <w:uiPriority w:val="99"/>
    <w:rsid w:val="00EA2E90"/>
    <w:tblPr>
      <w:tblStyleRowBandSize w:val="1"/>
      <w:tblStyleColBandSize w:val="1"/>
      <w:tblInd w:w="0" w:type="dxa"/>
      <w:tblBorders>
        <w:top w:val="single" w:sz="8" w:space="0" w:color="C0504D"/>
        <w:left w:val="single" w:sz="8" w:space="0" w:color="C0504D"/>
        <w:bottom w:val="single" w:sz="8" w:space="0" w:color="C0504D"/>
        <w:right w:val="single" w:sz="8" w:space="0" w:color="C0504D"/>
      </w:tblBorders>
      <w:tblCellMar>
        <w:top w:w="0" w:type="dxa"/>
        <w:left w:w="108" w:type="dxa"/>
        <w:bottom w:w="0" w:type="dxa"/>
        <w:right w:w="108" w:type="dxa"/>
      </w:tblCellMar>
    </w:tblPr>
    <w:tblStylePr w:type="firstRow">
      <w:pPr>
        <w:spacing w:before="0" w:after="0"/>
      </w:pPr>
      <w:rPr>
        <w:rFonts w:cs="Times New Roman"/>
        <w:b/>
        <w:bCs/>
        <w:color w:val="FFFFFF"/>
      </w:rPr>
      <w:tblPr/>
      <w:tcPr>
        <w:shd w:val="clear" w:color="auto" w:fill="C0504D"/>
      </w:tcPr>
    </w:tblStylePr>
    <w:tblStylePr w:type="lastRow">
      <w:pPr>
        <w:spacing w:before="0" w:after="0"/>
      </w:pPr>
      <w:rPr>
        <w:rFonts w:cs="Times New Roman"/>
        <w:b/>
        <w:bCs/>
      </w:rPr>
      <w:tblPr/>
      <w:tcPr>
        <w:tcBorders>
          <w:top w:val="double" w:sz="6" w:space="0" w:color="C0504D"/>
          <w:left w:val="single" w:sz="8" w:space="0" w:color="C0504D"/>
          <w:bottom w:val="single" w:sz="8" w:space="0" w:color="C0504D"/>
          <w:right w:val="single" w:sz="8" w:space="0" w:color="C0504D"/>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C0504D"/>
          <w:left w:val="single" w:sz="8" w:space="0" w:color="C0504D"/>
          <w:bottom w:val="single" w:sz="8" w:space="0" w:color="C0504D"/>
          <w:right w:val="single" w:sz="8" w:space="0" w:color="C0504D"/>
        </w:tcBorders>
      </w:tcPr>
    </w:tblStylePr>
    <w:tblStylePr w:type="band1Horz">
      <w:rPr>
        <w:rFonts w:cs="Times New Roman"/>
      </w:rPr>
      <w:tblPr/>
      <w:tcPr>
        <w:tcBorders>
          <w:top w:val="single" w:sz="8" w:space="0" w:color="C0504D"/>
          <w:left w:val="single" w:sz="8" w:space="0" w:color="C0504D"/>
          <w:bottom w:val="single" w:sz="8" w:space="0" w:color="C0504D"/>
          <w:right w:val="single" w:sz="8" w:space="0" w:color="C0504D"/>
        </w:tcBorders>
      </w:tcPr>
    </w:tblStylePr>
  </w:style>
  <w:style w:type="table" w:styleId="LightShading-Accent2">
    <w:name w:val="Light Shading Accent 2"/>
    <w:basedOn w:val="TableNormal"/>
    <w:uiPriority w:val="99"/>
    <w:rsid w:val="00EA2E90"/>
    <w:rPr>
      <w:color w:val="943634"/>
    </w:rPr>
    <w:tblPr>
      <w:tblStyleRowBandSize w:val="1"/>
      <w:tblStyleColBandSize w:val="1"/>
      <w:tblInd w:w="0" w:type="dxa"/>
      <w:tblBorders>
        <w:top w:val="single" w:sz="8" w:space="0" w:color="C0504D"/>
        <w:bottom w:val="single" w:sz="8" w:space="0" w:color="C0504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C0504D"/>
          <w:left w:val="nil"/>
          <w:bottom w:val="single" w:sz="8" w:space="0" w:color="C0504D"/>
          <w:right w:val="nil"/>
          <w:insideH w:val="nil"/>
          <w:insideV w:val="nil"/>
        </w:tcBorders>
      </w:tcPr>
    </w:tblStylePr>
    <w:tblStylePr w:type="lastRow">
      <w:pPr>
        <w:spacing w:before="0" w:after="0"/>
      </w:pPr>
      <w:rPr>
        <w:rFonts w:cs="Times New Roman"/>
        <w:b/>
        <w:bCs/>
      </w:rPr>
      <w:tblPr/>
      <w:tcPr>
        <w:tcBorders>
          <w:top w:val="single" w:sz="8" w:space="0" w:color="C0504D"/>
          <w:left w:val="nil"/>
          <w:bottom w:val="single" w:sz="8" w:space="0" w:color="C0504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EFD3D2"/>
      </w:tcPr>
    </w:tblStylePr>
    <w:tblStylePr w:type="band1Horz">
      <w:rPr>
        <w:rFonts w:cs="Times New Roman"/>
      </w:rPr>
      <w:tblPr/>
      <w:tcPr>
        <w:tcBorders>
          <w:left w:val="nil"/>
          <w:right w:val="nil"/>
          <w:insideH w:val="nil"/>
          <w:insideV w:val="nil"/>
        </w:tcBorders>
        <w:shd w:val="clear" w:color="auto" w:fill="EFD3D2"/>
      </w:tcPr>
    </w:tblStylePr>
  </w:style>
  <w:style w:type="paragraph" w:styleId="BodyText">
    <w:name w:val="Body Text"/>
    <w:basedOn w:val="Normal"/>
    <w:link w:val="BodyTextChar"/>
    <w:uiPriority w:val="99"/>
    <w:semiHidden/>
    <w:rsid w:val="001248FA"/>
    <w:pPr>
      <w:spacing w:after="120"/>
    </w:pPr>
  </w:style>
  <w:style w:type="character" w:customStyle="1" w:styleId="BodyTextChar">
    <w:name w:val="Body Text Char"/>
    <w:link w:val="BodyText"/>
    <w:uiPriority w:val="99"/>
    <w:semiHidden/>
    <w:locked/>
    <w:rsid w:val="001248FA"/>
    <w:rPr>
      <w:rFonts w:cs="Times New Roman"/>
    </w:rPr>
  </w:style>
  <w:style w:type="paragraph" w:styleId="Subtitle">
    <w:name w:val="Subtitle"/>
    <w:basedOn w:val="Normal"/>
    <w:link w:val="SubtitleChar"/>
    <w:uiPriority w:val="99"/>
    <w:qFormat/>
    <w:rsid w:val="003A3534"/>
    <w:pPr>
      <w:spacing w:after="0" w:line="240" w:lineRule="auto"/>
    </w:pPr>
    <w:rPr>
      <w:rFonts w:ascii="Comic Sans MS" w:eastAsia="Times New Roman" w:hAnsi="Comic Sans MS"/>
      <w:sz w:val="28"/>
      <w:szCs w:val="20"/>
      <w:lang w:val="en-US"/>
    </w:rPr>
  </w:style>
  <w:style w:type="character" w:customStyle="1" w:styleId="SubtitleChar">
    <w:name w:val="Subtitle Char"/>
    <w:link w:val="Subtitle"/>
    <w:uiPriority w:val="99"/>
    <w:locked/>
    <w:rsid w:val="003A3534"/>
    <w:rPr>
      <w:rFonts w:ascii="Comic Sans MS" w:hAnsi="Comic Sans MS" w:cs="Times New Roman"/>
      <w:sz w:val="20"/>
      <w:szCs w:val="20"/>
      <w:lang w:val="en-US"/>
    </w:rPr>
  </w:style>
  <w:style w:type="character" w:styleId="Hyperlink">
    <w:name w:val="Hyperlink"/>
    <w:uiPriority w:val="99"/>
    <w:rsid w:val="00845DC9"/>
    <w:rPr>
      <w:rFonts w:cs="Times New Roman"/>
      <w:color w:val="0000FF"/>
      <w:u w:val="single"/>
    </w:rPr>
  </w:style>
  <w:style w:type="character" w:styleId="Strong">
    <w:name w:val="Strong"/>
    <w:uiPriority w:val="99"/>
    <w:qFormat/>
    <w:rsid w:val="00845DC9"/>
    <w:rPr>
      <w:rFonts w:cs="Times New Roman"/>
      <w:b/>
      <w:bCs/>
    </w:rPr>
  </w:style>
  <w:style w:type="paragraph" w:customStyle="1" w:styleId="smallnorm">
    <w:name w:val="small norm"/>
    <w:basedOn w:val="Normal"/>
    <w:uiPriority w:val="99"/>
    <w:rsid w:val="00845DC9"/>
    <w:pPr>
      <w:overflowPunct w:val="0"/>
      <w:autoSpaceDE w:val="0"/>
      <w:autoSpaceDN w:val="0"/>
      <w:adjustRightInd w:val="0"/>
      <w:spacing w:before="100" w:after="100" w:line="240" w:lineRule="auto"/>
      <w:textAlignment w:val="baseline"/>
    </w:pPr>
    <w:rPr>
      <w:rFonts w:ascii="Times New Roman" w:eastAsia="Times New Roman" w:hAnsi="Times New Roman"/>
      <w:szCs w:val="20"/>
      <w:lang w:val="en-GB"/>
    </w:rPr>
  </w:style>
  <w:style w:type="paragraph" w:customStyle="1" w:styleId="indentnorm">
    <w:name w:val="indent norm"/>
    <w:basedOn w:val="Normal"/>
    <w:uiPriority w:val="99"/>
    <w:rsid w:val="00845DC9"/>
    <w:pPr>
      <w:tabs>
        <w:tab w:val="left" w:pos="709"/>
      </w:tabs>
      <w:spacing w:before="30" w:after="30" w:line="240" w:lineRule="auto"/>
      <w:ind w:left="1701" w:hanging="992"/>
    </w:pPr>
    <w:rPr>
      <w:rFonts w:ascii="Times New Roman" w:eastAsia="Times New Roman" w:hAnsi="Times New Roman"/>
      <w:szCs w:val="20"/>
    </w:rPr>
  </w:style>
  <w:style w:type="character" w:styleId="FollowedHyperlink">
    <w:name w:val="FollowedHyperlink"/>
    <w:uiPriority w:val="99"/>
    <w:semiHidden/>
    <w:rsid w:val="00E37E1A"/>
    <w:rPr>
      <w:rFonts w:cs="Times New Roman"/>
      <w:color w:val="800080"/>
      <w:u w:val="single"/>
    </w:rPr>
  </w:style>
  <w:style w:type="paragraph" w:styleId="BalloonText">
    <w:name w:val="Balloon Text"/>
    <w:basedOn w:val="Normal"/>
    <w:link w:val="BalloonTextChar"/>
    <w:uiPriority w:val="99"/>
    <w:semiHidden/>
    <w:rsid w:val="00E631CC"/>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E631CC"/>
    <w:rPr>
      <w:rFonts w:ascii="Tahoma" w:hAnsi="Tahoma" w:cs="Tahoma"/>
      <w:sz w:val="16"/>
      <w:szCs w:val="16"/>
    </w:rPr>
  </w:style>
  <w:style w:type="paragraph" w:styleId="Header">
    <w:name w:val="header"/>
    <w:basedOn w:val="Normal"/>
    <w:link w:val="HeaderChar"/>
    <w:uiPriority w:val="99"/>
    <w:rsid w:val="004C32F3"/>
    <w:pPr>
      <w:tabs>
        <w:tab w:val="center" w:pos="4153"/>
        <w:tab w:val="right" w:pos="8306"/>
      </w:tabs>
    </w:pPr>
  </w:style>
  <w:style w:type="character" w:customStyle="1" w:styleId="HeaderChar">
    <w:name w:val="Header Char"/>
    <w:link w:val="Header"/>
    <w:uiPriority w:val="99"/>
    <w:semiHidden/>
    <w:locked/>
    <w:rsid w:val="008F720B"/>
    <w:rPr>
      <w:rFonts w:cs="Times New Roman"/>
      <w:lang w:eastAsia="en-US"/>
    </w:rPr>
  </w:style>
  <w:style w:type="paragraph" w:styleId="Footer">
    <w:name w:val="footer"/>
    <w:basedOn w:val="Normal"/>
    <w:link w:val="FooterChar"/>
    <w:uiPriority w:val="99"/>
    <w:rsid w:val="004C32F3"/>
    <w:pPr>
      <w:tabs>
        <w:tab w:val="center" w:pos="4153"/>
        <w:tab w:val="right" w:pos="8306"/>
      </w:tabs>
    </w:pPr>
  </w:style>
  <w:style w:type="character" w:customStyle="1" w:styleId="FooterChar">
    <w:name w:val="Footer Char"/>
    <w:link w:val="Footer"/>
    <w:uiPriority w:val="99"/>
    <w:semiHidden/>
    <w:locked/>
    <w:rsid w:val="008F720B"/>
    <w:rPr>
      <w:rFonts w:cs="Times New Roman"/>
      <w:lang w:eastAsia="en-US"/>
    </w:rPr>
  </w:style>
  <w:style w:type="paragraph" w:customStyle="1" w:styleId="bodytext20">
    <w:name w:val="bodytext2"/>
    <w:basedOn w:val="Normal"/>
    <w:link w:val="bodytext2Char0"/>
    <w:uiPriority w:val="99"/>
    <w:rsid w:val="00D7307F"/>
    <w:pPr>
      <w:spacing w:after="240" w:line="240" w:lineRule="auto"/>
      <w:ind w:left="680"/>
      <w:jc w:val="both"/>
    </w:pPr>
    <w:rPr>
      <w:rFonts w:ascii="Arial" w:hAnsi="Arial"/>
      <w:szCs w:val="24"/>
    </w:rPr>
  </w:style>
  <w:style w:type="character" w:customStyle="1" w:styleId="bodytext2Char0">
    <w:name w:val="bodytext2 Char"/>
    <w:link w:val="bodytext20"/>
    <w:uiPriority w:val="99"/>
    <w:locked/>
    <w:rsid w:val="00D7307F"/>
    <w:rPr>
      <w:rFonts w:ascii="Arial" w:hAnsi="Arial" w:cs="Times New Roman"/>
      <w:sz w:val="24"/>
      <w:szCs w:val="24"/>
      <w:lang w:val="en-AU" w:eastAsia="en-US"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AU" w:eastAsia="en-A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semiHidden="0" w:uiPriority="0" w:unhideWhenUsed="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2" w:locked="1" w:semiHidden="0" w:uiPriority="0" w:unhideWhenUsed="0"/>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41DC4"/>
    <w:pPr>
      <w:spacing w:after="200" w:line="276" w:lineRule="auto"/>
    </w:pPr>
    <w:rPr>
      <w:sz w:val="22"/>
      <w:szCs w:val="22"/>
      <w:lang w:eastAsia="en-US"/>
    </w:rPr>
  </w:style>
  <w:style w:type="paragraph" w:styleId="Heading1">
    <w:name w:val="heading 1"/>
    <w:basedOn w:val="Normal"/>
    <w:next w:val="Normal"/>
    <w:link w:val="Heading1Char"/>
    <w:uiPriority w:val="99"/>
    <w:qFormat/>
    <w:rsid w:val="00731AD0"/>
    <w:pPr>
      <w:keepNext/>
      <w:spacing w:after="0" w:line="240" w:lineRule="auto"/>
      <w:outlineLvl w:val="0"/>
    </w:pPr>
    <w:rPr>
      <w:rFonts w:ascii="Century Gothic" w:eastAsia="Arial Unicode MS" w:hAnsi="Century Gothic" w:cs="Arial"/>
      <w:b/>
      <w:bCs/>
      <w:szCs w:val="20"/>
    </w:rPr>
  </w:style>
  <w:style w:type="paragraph" w:styleId="Heading2">
    <w:name w:val="heading 2"/>
    <w:basedOn w:val="Normal"/>
    <w:next w:val="Normal"/>
    <w:link w:val="Heading2Char"/>
    <w:uiPriority w:val="99"/>
    <w:qFormat/>
    <w:rsid w:val="00845DC9"/>
    <w:pPr>
      <w:keepNext/>
      <w:keepLines/>
      <w:spacing w:before="200" w:after="0"/>
      <w:outlineLvl w:val="1"/>
    </w:pPr>
    <w:rPr>
      <w:rFonts w:ascii="Cambria" w:eastAsia="Times New Roman" w:hAnsi="Cambria"/>
      <w:b/>
      <w:bCs/>
      <w:color w:val="4F81BD"/>
      <w:sz w:val="26"/>
      <w:szCs w:val="26"/>
    </w:rPr>
  </w:style>
  <w:style w:type="paragraph" w:styleId="Heading4">
    <w:name w:val="heading 4"/>
    <w:basedOn w:val="Normal"/>
    <w:next w:val="Normal"/>
    <w:link w:val="Heading4Char"/>
    <w:uiPriority w:val="99"/>
    <w:qFormat/>
    <w:rsid w:val="00845DC9"/>
    <w:pPr>
      <w:keepNext/>
      <w:keepLines/>
      <w:spacing w:before="200" w:after="0"/>
      <w:outlineLvl w:val="3"/>
    </w:pPr>
    <w:rPr>
      <w:rFonts w:ascii="Cambria" w:eastAsia="Times New Roman" w:hAnsi="Cambria"/>
      <w:b/>
      <w:bCs/>
      <w:i/>
      <w:iCs/>
      <w:color w:val="4F81BD"/>
    </w:rPr>
  </w:style>
  <w:style w:type="paragraph" w:styleId="Heading5">
    <w:name w:val="heading 5"/>
    <w:basedOn w:val="Normal"/>
    <w:next w:val="Normal"/>
    <w:link w:val="Heading5Char"/>
    <w:uiPriority w:val="99"/>
    <w:qFormat/>
    <w:rsid w:val="00845DC9"/>
    <w:pPr>
      <w:keepNext/>
      <w:keepLines/>
      <w:spacing w:before="200" w:after="0"/>
      <w:outlineLvl w:val="4"/>
    </w:pPr>
    <w:rPr>
      <w:rFonts w:ascii="Cambria" w:eastAsia="Times New Roman" w:hAnsi="Cambria"/>
      <w:color w:val="243F6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731AD0"/>
    <w:rPr>
      <w:rFonts w:ascii="Century Gothic" w:eastAsia="Arial Unicode MS" w:hAnsi="Century Gothic" w:cs="Arial"/>
      <w:b/>
      <w:bCs/>
      <w:sz w:val="20"/>
      <w:szCs w:val="20"/>
    </w:rPr>
  </w:style>
  <w:style w:type="character" w:customStyle="1" w:styleId="Heading2Char">
    <w:name w:val="Heading 2 Char"/>
    <w:link w:val="Heading2"/>
    <w:uiPriority w:val="99"/>
    <w:locked/>
    <w:rsid w:val="00845DC9"/>
    <w:rPr>
      <w:rFonts w:ascii="Cambria" w:hAnsi="Cambria" w:cs="Times New Roman"/>
      <w:b/>
      <w:bCs/>
      <w:color w:val="4F81BD"/>
      <w:sz w:val="26"/>
      <w:szCs w:val="26"/>
    </w:rPr>
  </w:style>
  <w:style w:type="character" w:customStyle="1" w:styleId="Heading4Char">
    <w:name w:val="Heading 4 Char"/>
    <w:link w:val="Heading4"/>
    <w:uiPriority w:val="99"/>
    <w:semiHidden/>
    <w:locked/>
    <w:rsid w:val="00845DC9"/>
    <w:rPr>
      <w:rFonts w:ascii="Cambria" w:hAnsi="Cambria" w:cs="Times New Roman"/>
      <w:b/>
      <w:bCs/>
      <w:i/>
      <w:iCs/>
      <w:color w:val="4F81BD"/>
    </w:rPr>
  </w:style>
  <w:style w:type="character" w:customStyle="1" w:styleId="Heading5Char">
    <w:name w:val="Heading 5 Char"/>
    <w:link w:val="Heading5"/>
    <w:uiPriority w:val="99"/>
    <w:semiHidden/>
    <w:locked/>
    <w:rsid w:val="00845DC9"/>
    <w:rPr>
      <w:rFonts w:ascii="Cambria" w:hAnsi="Cambria" w:cs="Times New Roman"/>
      <w:color w:val="243F60"/>
    </w:rPr>
  </w:style>
  <w:style w:type="paragraph" w:styleId="Title">
    <w:name w:val="Title"/>
    <w:basedOn w:val="Normal"/>
    <w:link w:val="TitleChar"/>
    <w:uiPriority w:val="99"/>
    <w:qFormat/>
    <w:rsid w:val="0068162D"/>
    <w:pPr>
      <w:spacing w:after="0" w:line="240" w:lineRule="auto"/>
      <w:jc w:val="center"/>
    </w:pPr>
    <w:rPr>
      <w:rFonts w:ascii="Arial" w:eastAsia="Times New Roman" w:hAnsi="Arial" w:cs="Arial"/>
      <w:b/>
      <w:bCs/>
      <w:sz w:val="36"/>
      <w:szCs w:val="24"/>
    </w:rPr>
  </w:style>
  <w:style w:type="character" w:customStyle="1" w:styleId="TitleChar">
    <w:name w:val="Title Char"/>
    <w:link w:val="Title"/>
    <w:uiPriority w:val="99"/>
    <w:locked/>
    <w:rsid w:val="0068162D"/>
    <w:rPr>
      <w:rFonts w:ascii="Arial" w:hAnsi="Arial" w:cs="Arial"/>
      <w:b/>
      <w:bCs/>
      <w:sz w:val="24"/>
      <w:szCs w:val="24"/>
    </w:rPr>
  </w:style>
  <w:style w:type="paragraph" w:styleId="BodyText2">
    <w:name w:val="Body Text 2"/>
    <w:basedOn w:val="Normal"/>
    <w:link w:val="BodyText2Char"/>
    <w:uiPriority w:val="99"/>
    <w:rsid w:val="00731AD0"/>
    <w:pPr>
      <w:spacing w:after="0" w:line="360" w:lineRule="auto"/>
    </w:pPr>
    <w:rPr>
      <w:rFonts w:ascii="Century Gothic" w:eastAsia="Times New Roman" w:hAnsi="Century Gothic"/>
      <w:szCs w:val="20"/>
    </w:rPr>
  </w:style>
  <w:style w:type="character" w:customStyle="1" w:styleId="BodyText2Char">
    <w:name w:val="Body Text 2 Char"/>
    <w:link w:val="BodyText2"/>
    <w:uiPriority w:val="99"/>
    <w:locked/>
    <w:rsid w:val="00731AD0"/>
    <w:rPr>
      <w:rFonts w:ascii="Century Gothic" w:hAnsi="Century Gothic" w:cs="Times New Roman"/>
      <w:sz w:val="20"/>
      <w:szCs w:val="20"/>
    </w:rPr>
  </w:style>
  <w:style w:type="paragraph" w:styleId="ListParagraph">
    <w:name w:val="List Paragraph"/>
    <w:basedOn w:val="Normal"/>
    <w:uiPriority w:val="99"/>
    <w:qFormat/>
    <w:rsid w:val="00626597"/>
    <w:pPr>
      <w:ind w:left="720"/>
      <w:contextualSpacing/>
    </w:pPr>
  </w:style>
  <w:style w:type="paragraph" w:styleId="FootnoteText">
    <w:name w:val="footnote text"/>
    <w:basedOn w:val="Normal"/>
    <w:link w:val="FootnoteTextChar"/>
    <w:uiPriority w:val="99"/>
    <w:semiHidden/>
    <w:rsid w:val="00B33B0F"/>
    <w:pPr>
      <w:widowControl w:val="0"/>
      <w:overflowPunct w:val="0"/>
      <w:adjustRightInd w:val="0"/>
      <w:spacing w:after="0" w:line="240" w:lineRule="auto"/>
    </w:pPr>
    <w:rPr>
      <w:rFonts w:ascii="Times New Roman" w:eastAsia="Times New Roman" w:hAnsi="Times New Roman"/>
      <w:kern w:val="28"/>
      <w:sz w:val="20"/>
      <w:szCs w:val="20"/>
    </w:rPr>
  </w:style>
  <w:style w:type="character" w:customStyle="1" w:styleId="FootnoteTextChar">
    <w:name w:val="Footnote Text Char"/>
    <w:link w:val="FootnoteText"/>
    <w:uiPriority w:val="99"/>
    <w:semiHidden/>
    <w:locked/>
    <w:rsid w:val="00B33B0F"/>
    <w:rPr>
      <w:rFonts w:ascii="Times New Roman" w:hAnsi="Times New Roman" w:cs="Times New Roman"/>
      <w:kern w:val="28"/>
      <w:sz w:val="20"/>
      <w:szCs w:val="20"/>
    </w:rPr>
  </w:style>
  <w:style w:type="character" w:styleId="FootnoteReference">
    <w:name w:val="footnote reference"/>
    <w:uiPriority w:val="99"/>
    <w:semiHidden/>
    <w:rsid w:val="00B33B0F"/>
    <w:rPr>
      <w:rFonts w:cs="Times New Roman"/>
      <w:vertAlign w:val="superscript"/>
    </w:rPr>
  </w:style>
  <w:style w:type="table" w:styleId="TableGrid">
    <w:name w:val="Table Grid"/>
    <w:basedOn w:val="TableNormal"/>
    <w:uiPriority w:val="99"/>
    <w:rsid w:val="00D8627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Accent1">
    <w:name w:val="Light Shading Accent 1"/>
    <w:basedOn w:val="TableNormal"/>
    <w:uiPriority w:val="99"/>
    <w:rsid w:val="00D8627E"/>
    <w:rPr>
      <w:color w:val="365F91"/>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table" w:styleId="LightList-Accent2">
    <w:name w:val="Light List Accent 2"/>
    <w:basedOn w:val="TableNormal"/>
    <w:uiPriority w:val="99"/>
    <w:rsid w:val="00EA2E90"/>
    <w:tblPr>
      <w:tblStyleRowBandSize w:val="1"/>
      <w:tblStyleColBandSize w:val="1"/>
      <w:tblInd w:w="0" w:type="dxa"/>
      <w:tblBorders>
        <w:top w:val="single" w:sz="8" w:space="0" w:color="C0504D"/>
        <w:left w:val="single" w:sz="8" w:space="0" w:color="C0504D"/>
        <w:bottom w:val="single" w:sz="8" w:space="0" w:color="C0504D"/>
        <w:right w:val="single" w:sz="8" w:space="0" w:color="C0504D"/>
      </w:tblBorders>
      <w:tblCellMar>
        <w:top w:w="0" w:type="dxa"/>
        <w:left w:w="108" w:type="dxa"/>
        <w:bottom w:w="0" w:type="dxa"/>
        <w:right w:w="108" w:type="dxa"/>
      </w:tblCellMar>
    </w:tblPr>
    <w:tblStylePr w:type="firstRow">
      <w:pPr>
        <w:spacing w:before="0" w:after="0"/>
      </w:pPr>
      <w:rPr>
        <w:rFonts w:cs="Times New Roman"/>
        <w:b/>
        <w:bCs/>
        <w:color w:val="FFFFFF"/>
      </w:rPr>
      <w:tblPr/>
      <w:tcPr>
        <w:shd w:val="clear" w:color="auto" w:fill="C0504D"/>
      </w:tcPr>
    </w:tblStylePr>
    <w:tblStylePr w:type="lastRow">
      <w:pPr>
        <w:spacing w:before="0" w:after="0"/>
      </w:pPr>
      <w:rPr>
        <w:rFonts w:cs="Times New Roman"/>
        <w:b/>
        <w:bCs/>
      </w:rPr>
      <w:tblPr/>
      <w:tcPr>
        <w:tcBorders>
          <w:top w:val="double" w:sz="6" w:space="0" w:color="C0504D"/>
          <w:left w:val="single" w:sz="8" w:space="0" w:color="C0504D"/>
          <w:bottom w:val="single" w:sz="8" w:space="0" w:color="C0504D"/>
          <w:right w:val="single" w:sz="8" w:space="0" w:color="C0504D"/>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C0504D"/>
          <w:left w:val="single" w:sz="8" w:space="0" w:color="C0504D"/>
          <w:bottom w:val="single" w:sz="8" w:space="0" w:color="C0504D"/>
          <w:right w:val="single" w:sz="8" w:space="0" w:color="C0504D"/>
        </w:tcBorders>
      </w:tcPr>
    </w:tblStylePr>
    <w:tblStylePr w:type="band1Horz">
      <w:rPr>
        <w:rFonts w:cs="Times New Roman"/>
      </w:rPr>
      <w:tblPr/>
      <w:tcPr>
        <w:tcBorders>
          <w:top w:val="single" w:sz="8" w:space="0" w:color="C0504D"/>
          <w:left w:val="single" w:sz="8" w:space="0" w:color="C0504D"/>
          <w:bottom w:val="single" w:sz="8" w:space="0" w:color="C0504D"/>
          <w:right w:val="single" w:sz="8" w:space="0" w:color="C0504D"/>
        </w:tcBorders>
      </w:tcPr>
    </w:tblStylePr>
  </w:style>
  <w:style w:type="table" w:styleId="LightShading-Accent2">
    <w:name w:val="Light Shading Accent 2"/>
    <w:basedOn w:val="TableNormal"/>
    <w:uiPriority w:val="99"/>
    <w:rsid w:val="00EA2E90"/>
    <w:rPr>
      <w:color w:val="943634"/>
    </w:rPr>
    <w:tblPr>
      <w:tblStyleRowBandSize w:val="1"/>
      <w:tblStyleColBandSize w:val="1"/>
      <w:tblInd w:w="0" w:type="dxa"/>
      <w:tblBorders>
        <w:top w:val="single" w:sz="8" w:space="0" w:color="C0504D"/>
        <w:bottom w:val="single" w:sz="8" w:space="0" w:color="C0504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C0504D"/>
          <w:left w:val="nil"/>
          <w:bottom w:val="single" w:sz="8" w:space="0" w:color="C0504D"/>
          <w:right w:val="nil"/>
          <w:insideH w:val="nil"/>
          <w:insideV w:val="nil"/>
        </w:tcBorders>
      </w:tcPr>
    </w:tblStylePr>
    <w:tblStylePr w:type="lastRow">
      <w:pPr>
        <w:spacing w:before="0" w:after="0"/>
      </w:pPr>
      <w:rPr>
        <w:rFonts w:cs="Times New Roman"/>
        <w:b/>
        <w:bCs/>
      </w:rPr>
      <w:tblPr/>
      <w:tcPr>
        <w:tcBorders>
          <w:top w:val="single" w:sz="8" w:space="0" w:color="C0504D"/>
          <w:left w:val="nil"/>
          <w:bottom w:val="single" w:sz="8" w:space="0" w:color="C0504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EFD3D2"/>
      </w:tcPr>
    </w:tblStylePr>
    <w:tblStylePr w:type="band1Horz">
      <w:rPr>
        <w:rFonts w:cs="Times New Roman"/>
      </w:rPr>
      <w:tblPr/>
      <w:tcPr>
        <w:tcBorders>
          <w:left w:val="nil"/>
          <w:right w:val="nil"/>
          <w:insideH w:val="nil"/>
          <w:insideV w:val="nil"/>
        </w:tcBorders>
        <w:shd w:val="clear" w:color="auto" w:fill="EFD3D2"/>
      </w:tcPr>
    </w:tblStylePr>
  </w:style>
  <w:style w:type="paragraph" w:styleId="BodyText">
    <w:name w:val="Body Text"/>
    <w:basedOn w:val="Normal"/>
    <w:link w:val="BodyTextChar"/>
    <w:uiPriority w:val="99"/>
    <w:semiHidden/>
    <w:rsid w:val="001248FA"/>
    <w:pPr>
      <w:spacing w:after="120"/>
    </w:pPr>
  </w:style>
  <w:style w:type="character" w:customStyle="1" w:styleId="BodyTextChar">
    <w:name w:val="Body Text Char"/>
    <w:link w:val="BodyText"/>
    <w:uiPriority w:val="99"/>
    <w:semiHidden/>
    <w:locked/>
    <w:rsid w:val="001248FA"/>
    <w:rPr>
      <w:rFonts w:cs="Times New Roman"/>
    </w:rPr>
  </w:style>
  <w:style w:type="paragraph" w:styleId="Subtitle">
    <w:name w:val="Subtitle"/>
    <w:basedOn w:val="Normal"/>
    <w:link w:val="SubtitleChar"/>
    <w:uiPriority w:val="99"/>
    <w:qFormat/>
    <w:rsid w:val="003A3534"/>
    <w:pPr>
      <w:spacing w:after="0" w:line="240" w:lineRule="auto"/>
    </w:pPr>
    <w:rPr>
      <w:rFonts w:ascii="Comic Sans MS" w:eastAsia="Times New Roman" w:hAnsi="Comic Sans MS"/>
      <w:sz w:val="28"/>
      <w:szCs w:val="20"/>
      <w:lang w:val="en-US"/>
    </w:rPr>
  </w:style>
  <w:style w:type="character" w:customStyle="1" w:styleId="SubtitleChar">
    <w:name w:val="Subtitle Char"/>
    <w:link w:val="Subtitle"/>
    <w:uiPriority w:val="99"/>
    <w:locked/>
    <w:rsid w:val="003A3534"/>
    <w:rPr>
      <w:rFonts w:ascii="Comic Sans MS" w:hAnsi="Comic Sans MS" w:cs="Times New Roman"/>
      <w:sz w:val="20"/>
      <w:szCs w:val="20"/>
      <w:lang w:val="en-US"/>
    </w:rPr>
  </w:style>
  <w:style w:type="character" w:styleId="Hyperlink">
    <w:name w:val="Hyperlink"/>
    <w:uiPriority w:val="99"/>
    <w:rsid w:val="00845DC9"/>
    <w:rPr>
      <w:rFonts w:cs="Times New Roman"/>
      <w:color w:val="0000FF"/>
      <w:u w:val="single"/>
    </w:rPr>
  </w:style>
  <w:style w:type="character" w:styleId="Strong">
    <w:name w:val="Strong"/>
    <w:uiPriority w:val="99"/>
    <w:qFormat/>
    <w:rsid w:val="00845DC9"/>
    <w:rPr>
      <w:rFonts w:cs="Times New Roman"/>
      <w:b/>
      <w:bCs/>
    </w:rPr>
  </w:style>
  <w:style w:type="paragraph" w:customStyle="1" w:styleId="smallnorm">
    <w:name w:val="small norm"/>
    <w:basedOn w:val="Normal"/>
    <w:uiPriority w:val="99"/>
    <w:rsid w:val="00845DC9"/>
    <w:pPr>
      <w:overflowPunct w:val="0"/>
      <w:autoSpaceDE w:val="0"/>
      <w:autoSpaceDN w:val="0"/>
      <w:adjustRightInd w:val="0"/>
      <w:spacing w:before="100" w:after="100" w:line="240" w:lineRule="auto"/>
      <w:textAlignment w:val="baseline"/>
    </w:pPr>
    <w:rPr>
      <w:rFonts w:ascii="Times New Roman" w:eastAsia="Times New Roman" w:hAnsi="Times New Roman"/>
      <w:szCs w:val="20"/>
      <w:lang w:val="en-GB"/>
    </w:rPr>
  </w:style>
  <w:style w:type="paragraph" w:customStyle="1" w:styleId="indentnorm">
    <w:name w:val="indent norm"/>
    <w:basedOn w:val="Normal"/>
    <w:uiPriority w:val="99"/>
    <w:rsid w:val="00845DC9"/>
    <w:pPr>
      <w:tabs>
        <w:tab w:val="left" w:pos="709"/>
      </w:tabs>
      <w:spacing w:before="30" w:after="30" w:line="240" w:lineRule="auto"/>
      <w:ind w:left="1701" w:hanging="992"/>
    </w:pPr>
    <w:rPr>
      <w:rFonts w:ascii="Times New Roman" w:eastAsia="Times New Roman" w:hAnsi="Times New Roman"/>
      <w:szCs w:val="20"/>
    </w:rPr>
  </w:style>
  <w:style w:type="character" w:styleId="FollowedHyperlink">
    <w:name w:val="FollowedHyperlink"/>
    <w:uiPriority w:val="99"/>
    <w:semiHidden/>
    <w:rsid w:val="00E37E1A"/>
    <w:rPr>
      <w:rFonts w:cs="Times New Roman"/>
      <w:color w:val="800080"/>
      <w:u w:val="single"/>
    </w:rPr>
  </w:style>
  <w:style w:type="paragraph" w:styleId="BalloonText">
    <w:name w:val="Balloon Text"/>
    <w:basedOn w:val="Normal"/>
    <w:link w:val="BalloonTextChar"/>
    <w:uiPriority w:val="99"/>
    <w:semiHidden/>
    <w:rsid w:val="00E631CC"/>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E631CC"/>
    <w:rPr>
      <w:rFonts w:ascii="Tahoma" w:hAnsi="Tahoma" w:cs="Tahoma"/>
      <w:sz w:val="16"/>
      <w:szCs w:val="16"/>
    </w:rPr>
  </w:style>
  <w:style w:type="paragraph" w:styleId="Header">
    <w:name w:val="header"/>
    <w:basedOn w:val="Normal"/>
    <w:link w:val="HeaderChar"/>
    <w:uiPriority w:val="99"/>
    <w:rsid w:val="004C32F3"/>
    <w:pPr>
      <w:tabs>
        <w:tab w:val="center" w:pos="4153"/>
        <w:tab w:val="right" w:pos="8306"/>
      </w:tabs>
    </w:pPr>
  </w:style>
  <w:style w:type="character" w:customStyle="1" w:styleId="HeaderChar">
    <w:name w:val="Header Char"/>
    <w:link w:val="Header"/>
    <w:uiPriority w:val="99"/>
    <w:semiHidden/>
    <w:locked/>
    <w:rsid w:val="008F720B"/>
    <w:rPr>
      <w:rFonts w:cs="Times New Roman"/>
      <w:lang w:eastAsia="en-US"/>
    </w:rPr>
  </w:style>
  <w:style w:type="paragraph" w:styleId="Footer">
    <w:name w:val="footer"/>
    <w:basedOn w:val="Normal"/>
    <w:link w:val="FooterChar"/>
    <w:uiPriority w:val="99"/>
    <w:rsid w:val="004C32F3"/>
    <w:pPr>
      <w:tabs>
        <w:tab w:val="center" w:pos="4153"/>
        <w:tab w:val="right" w:pos="8306"/>
      </w:tabs>
    </w:pPr>
  </w:style>
  <w:style w:type="character" w:customStyle="1" w:styleId="FooterChar">
    <w:name w:val="Footer Char"/>
    <w:link w:val="Footer"/>
    <w:uiPriority w:val="99"/>
    <w:semiHidden/>
    <w:locked/>
    <w:rsid w:val="008F720B"/>
    <w:rPr>
      <w:rFonts w:cs="Times New Roman"/>
      <w:lang w:eastAsia="en-US"/>
    </w:rPr>
  </w:style>
  <w:style w:type="paragraph" w:customStyle="1" w:styleId="bodytext20">
    <w:name w:val="bodytext2"/>
    <w:basedOn w:val="Normal"/>
    <w:link w:val="bodytext2Char0"/>
    <w:uiPriority w:val="99"/>
    <w:rsid w:val="00D7307F"/>
    <w:pPr>
      <w:spacing w:after="240" w:line="240" w:lineRule="auto"/>
      <w:ind w:left="680"/>
      <w:jc w:val="both"/>
    </w:pPr>
    <w:rPr>
      <w:rFonts w:ascii="Arial" w:hAnsi="Arial"/>
      <w:szCs w:val="24"/>
    </w:rPr>
  </w:style>
  <w:style w:type="character" w:customStyle="1" w:styleId="bodytext2Char0">
    <w:name w:val="bodytext2 Char"/>
    <w:link w:val="bodytext20"/>
    <w:uiPriority w:val="99"/>
    <w:locked/>
    <w:rsid w:val="00D7307F"/>
    <w:rPr>
      <w:rFonts w:ascii="Arial" w:hAnsi="Arial" w:cs="Times New Roman"/>
      <w:sz w:val="24"/>
      <w:szCs w:val="24"/>
      <w:lang w:val="en-AU"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1790376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g"/><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4</Pages>
  <Words>1160</Words>
  <Characters>6482</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3</vt:lpstr>
    </vt:vector>
  </TitlesOfParts>
  <Company>HP</Company>
  <LinksUpToDate>false</LinksUpToDate>
  <CharactersWithSpaces>7627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dc:title>
  <dc:creator>Middocs 7931791v1 MZIE</dc:creator>
  <cp:lastModifiedBy>Claire East</cp:lastModifiedBy>
  <cp:revision>6</cp:revision>
  <dcterms:created xsi:type="dcterms:W3CDTF">2014-12-04T01:18:00Z</dcterms:created>
  <dcterms:modified xsi:type="dcterms:W3CDTF">2015-02-26T04:53:00Z</dcterms:modified>
</cp:coreProperties>
</file>