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6A7" w:rsidRDefault="000D16A7" w:rsidP="00AA7A22">
      <w:pPr>
        <w:spacing w:after="120" w:line="240" w:lineRule="auto"/>
        <w:rPr>
          <w:rFonts w:asciiTheme="minorHAnsi" w:hAnsiTheme="minorHAnsi" w:cstheme="minorHAnsi"/>
          <w:b/>
          <w:color w:val="365F91" w:themeColor="accent1" w:themeShade="BF"/>
          <w:sz w:val="24"/>
          <w:szCs w:val="24"/>
        </w:rPr>
      </w:pPr>
      <w:r>
        <w:rPr>
          <w:noProof/>
          <w:lang w:val="en-US"/>
        </w:rPr>
        <w:drawing>
          <wp:anchor distT="0" distB="0" distL="114300" distR="114300" simplePos="0" relativeHeight="251659264" behindDoc="0" locked="0" layoutInCell="1" allowOverlap="1">
            <wp:simplePos x="0" y="0"/>
            <wp:positionH relativeFrom="column">
              <wp:posOffset>0</wp:posOffset>
            </wp:positionH>
            <wp:positionV relativeFrom="paragraph">
              <wp:posOffset>-342900</wp:posOffset>
            </wp:positionV>
            <wp:extent cx="2159000" cy="71120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59000" cy="711200"/>
                    </a:xfrm>
                    <a:prstGeom prst="rect">
                      <a:avLst/>
                    </a:prstGeom>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4660900</wp:posOffset>
            </wp:positionH>
            <wp:positionV relativeFrom="paragraph">
              <wp:posOffset>-393700</wp:posOffset>
            </wp:positionV>
            <wp:extent cx="1130300" cy="812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29665" cy="806450"/>
                    </a:xfrm>
                    <a:prstGeom prst="rect">
                      <a:avLst/>
                    </a:prstGeom>
                  </pic:spPr>
                </pic:pic>
              </a:graphicData>
            </a:graphic>
          </wp:anchor>
        </w:drawing>
      </w:r>
    </w:p>
    <w:p w:rsidR="000D16A7" w:rsidRDefault="000D16A7" w:rsidP="00AA7A22">
      <w:pPr>
        <w:spacing w:after="120" w:line="240" w:lineRule="auto"/>
        <w:rPr>
          <w:rFonts w:asciiTheme="minorHAnsi" w:hAnsiTheme="minorHAnsi" w:cstheme="minorHAnsi"/>
          <w:b/>
          <w:color w:val="365F91" w:themeColor="accent1" w:themeShade="BF"/>
          <w:sz w:val="24"/>
          <w:szCs w:val="24"/>
        </w:rPr>
      </w:pPr>
    </w:p>
    <w:p w:rsidR="000D16A7" w:rsidRDefault="000D16A7" w:rsidP="00AA7A22">
      <w:pPr>
        <w:spacing w:after="120" w:line="240" w:lineRule="auto"/>
        <w:rPr>
          <w:rFonts w:asciiTheme="minorHAnsi" w:hAnsiTheme="minorHAnsi" w:cstheme="minorHAnsi"/>
          <w:b/>
          <w:color w:val="365F91" w:themeColor="accent1" w:themeShade="BF"/>
          <w:sz w:val="24"/>
          <w:szCs w:val="24"/>
        </w:rPr>
      </w:pPr>
    </w:p>
    <w:p w:rsidR="00AA7A22" w:rsidRPr="00AA7A22" w:rsidRDefault="00AA7A22" w:rsidP="00AA7A22">
      <w:pPr>
        <w:spacing w:after="120" w:line="240" w:lineRule="auto"/>
        <w:rPr>
          <w:rFonts w:asciiTheme="minorHAnsi" w:hAnsiTheme="minorHAnsi" w:cstheme="minorHAnsi"/>
          <w:b/>
          <w:color w:val="365F91" w:themeColor="accent1" w:themeShade="BF"/>
          <w:sz w:val="24"/>
          <w:szCs w:val="24"/>
        </w:rPr>
      </w:pPr>
      <w:r w:rsidRPr="00AA7A22">
        <w:rPr>
          <w:rFonts w:asciiTheme="minorHAnsi" w:hAnsiTheme="minorHAnsi" w:cstheme="minorHAnsi"/>
          <w:b/>
          <w:color w:val="365F91" w:themeColor="accent1" w:themeShade="BF"/>
          <w:sz w:val="24"/>
          <w:szCs w:val="24"/>
        </w:rPr>
        <w:t>Policy and Procedure – Mentor Screening and Selection</w:t>
      </w:r>
    </w:p>
    <w:p w:rsidR="00AA7A22" w:rsidRPr="00AA7A22" w:rsidRDefault="00AA7A22" w:rsidP="00AA7A22">
      <w:pPr>
        <w:spacing w:after="0" w:line="288" w:lineRule="auto"/>
        <w:rPr>
          <w:rFonts w:asciiTheme="minorHAnsi" w:hAnsiTheme="minorHAnsi" w:cstheme="minorHAnsi"/>
          <w:b/>
          <w:bCs/>
          <w:color w:val="808080" w:themeColor="background1" w:themeShade="80"/>
          <w:sz w:val="24"/>
          <w:szCs w:val="24"/>
        </w:rPr>
      </w:pPr>
      <w:proofErr w:type="spellStart"/>
      <w:r w:rsidRPr="00AA7A22">
        <w:rPr>
          <w:rFonts w:asciiTheme="minorHAnsi" w:hAnsiTheme="minorHAnsi" w:cstheme="minorHAnsi"/>
          <w:b/>
          <w:bCs/>
          <w:color w:val="808080" w:themeColor="background1" w:themeShade="80"/>
          <w:sz w:val="24"/>
          <w:szCs w:val="24"/>
        </w:rPr>
        <w:t>GenYZ</w:t>
      </w:r>
      <w:proofErr w:type="spellEnd"/>
      <w:r w:rsidRPr="00AA7A22">
        <w:rPr>
          <w:rFonts w:asciiTheme="minorHAnsi" w:hAnsiTheme="minorHAnsi" w:cstheme="minorHAnsi"/>
          <w:b/>
          <w:bCs/>
          <w:color w:val="808080" w:themeColor="background1" w:themeShade="80"/>
          <w:sz w:val="24"/>
          <w:szCs w:val="24"/>
        </w:rPr>
        <w:t xml:space="preserve"> Mentoring </w:t>
      </w:r>
    </w:p>
    <w:p w:rsidR="00AA7A22" w:rsidRPr="00AA7A22" w:rsidRDefault="00AA7A22" w:rsidP="00AA7A22">
      <w:pPr>
        <w:spacing w:after="0" w:line="288" w:lineRule="auto"/>
        <w:rPr>
          <w:rFonts w:asciiTheme="minorHAnsi" w:hAnsiTheme="minorHAnsi" w:cstheme="minorHAnsi"/>
          <w:b/>
        </w:rPr>
      </w:pPr>
    </w:p>
    <w:p w:rsidR="00AA7A22" w:rsidRPr="00AA7A22" w:rsidRDefault="00AA7A22" w:rsidP="00AA7A22">
      <w:pPr>
        <w:spacing w:before="240" w:after="120" w:line="240" w:lineRule="auto"/>
        <w:rPr>
          <w:rFonts w:asciiTheme="minorHAnsi" w:hAnsiTheme="minorHAnsi" w:cstheme="minorHAnsi"/>
          <w:b/>
        </w:rPr>
      </w:pPr>
      <w:r w:rsidRPr="00AA7A22">
        <w:rPr>
          <w:rFonts w:asciiTheme="minorHAnsi" w:hAnsiTheme="minorHAnsi" w:cstheme="minorHAnsi"/>
          <w:b/>
        </w:rPr>
        <w:t>Purpose</w:t>
      </w:r>
    </w:p>
    <w:p w:rsidR="00F80C09" w:rsidRPr="00AA7A22" w:rsidRDefault="00F80C09" w:rsidP="00AA7A22">
      <w:pPr>
        <w:spacing w:line="240" w:lineRule="auto"/>
        <w:rPr>
          <w:rFonts w:asciiTheme="minorHAnsi" w:hAnsiTheme="minorHAnsi" w:cstheme="minorHAnsi"/>
        </w:rPr>
      </w:pPr>
      <w:r w:rsidRPr="00AA7A22">
        <w:rPr>
          <w:rFonts w:asciiTheme="minorHAnsi" w:hAnsiTheme="minorHAnsi" w:cstheme="minorHAnsi"/>
        </w:rPr>
        <w:t>The intention of this policy is to seek to provide for the protection and safety of all participants in the program by having screening and selection procedures that screen out any inappropriate applicants.</w:t>
      </w:r>
    </w:p>
    <w:p w:rsidR="00F80C09" w:rsidRPr="00AA7A22" w:rsidRDefault="00F80C09" w:rsidP="00274490">
      <w:pPr>
        <w:spacing w:before="240" w:after="120" w:line="240" w:lineRule="auto"/>
        <w:rPr>
          <w:rFonts w:asciiTheme="minorHAnsi" w:hAnsiTheme="minorHAnsi" w:cstheme="minorHAnsi"/>
          <w:b/>
        </w:rPr>
      </w:pPr>
      <w:r w:rsidRPr="00AA7A22">
        <w:rPr>
          <w:rFonts w:asciiTheme="minorHAnsi" w:hAnsiTheme="minorHAnsi" w:cstheme="minorHAnsi"/>
          <w:b/>
        </w:rPr>
        <w:t>Policy</w:t>
      </w:r>
    </w:p>
    <w:p w:rsidR="00F80C09" w:rsidRPr="00AA7A22" w:rsidRDefault="00F80C09" w:rsidP="00274490">
      <w:pPr>
        <w:spacing w:after="80" w:line="288" w:lineRule="auto"/>
        <w:rPr>
          <w:rFonts w:asciiTheme="minorHAnsi" w:hAnsiTheme="minorHAnsi" w:cstheme="minorHAnsi"/>
        </w:rPr>
      </w:pPr>
      <w:r w:rsidRPr="00AA7A22">
        <w:rPr>
          <w:rFonts w:asciiTheme="minorHAnsi" w:hAnsiTheme="minorHAnsi" w:cstheme="minorHAnsi"/>
        </w:rPr>
        <w:t>GenYZ is committed to screening volunteer mentors to:</w:t>
      </w:r>
    </w:p>
    <w:p w:rsidR="00F80C09" w:rsidRPr="00AA7A22" w:rsidRDefault="00F80C09" w:rsidP="00274490">
      <w:pPr>
        <w:widowControl w:val="0"/>
        <w:numPr>
          <w:ilvl w:val="0"/>
          <w:numId w:val="1"/>
        </w:numPr>
        <w:tabs>
          <w:tab w:val="clear" w:pos="573"/>
        </w:tabs>
        <w:overflowPunct w:val="0"/>
        <w:adjustRightInd w:val="0"/>
        <w:spacing w:after="120" w:line="288" w:lineRule="auto"/>
        <w:ind w:left="709" w:hanging="289"/>
        <w:rPr>
          <w:rFonts w:asciiTheme="minorHAnsi" w:hAnsiTheme="minorHAnsi" w:cstheme="minorHAnsi"/>
        </w:rPr>
      </w:pPr>
      <w:r w:rsidRPr="00AA7A22">
        <w:rPr>
          <w:rFonts w:asciiTheme="minorHAnsi" w:hAnsiTheme="minorHAnsi" w:cstheme="minorHAnsi"/>
        </w:rPr>
        <w:t>protect the safety of young people</w:t>
      </w:r>
    </w:p>
    <w:p w:rsidR="00F80C09" w:rsidRPr="00AA7A22" w:rsidRDefault="00F80C09" w:rsidP="00274490">
      <w:pPr>
        <w:widowControl w:val="0"/>
        <w:numPr>
          <w:ilvl w:val="0"/>
          <w:numId w:val="1"/>
        </w:numPr>
        <w:tabs>
          <w:tab w:val="clear" w:pos="573"/>
        </w:tabs>
        <w:overflowPunct w:val="0"/>
        <w:adjustRightInd w:val="0"/>
        <w:spacing w:after="120" w:line="288" w:lineRule="auto"/>
        <w:ind w:left="709" w:hanging="289"/>
        <w:rPr>
          <w:rFonts w:asciiTheme="minorHAnsi" w:hAnsiTheme="minorHAnsi" w:cstheme="minorHAnsi"/>
        </w:rPr>
      </w:pPr>
      <w:r w:rsidRPr="00AA7A22">
        <w:rPr>
          <w:rFonts w:asciiTheme="minorHAnsi" w:hAnsiTheme="minorHAnsi" w:cstheme="minorHAnsi"/>
        </w:rPr>
        <w:t>ensure that appropriate and compatible matches can be made</w:t>
      </w:r>
    </w:p>
    <w:p w:rsidR="00F80C09" w:rsidRPr="00AA7A22" w:rsidRDefault="00F80C09" w:rsidP="00274490">
      <w:pPr>
        <w:widowControl w:val="0"/>
        <w:numPr>
          <w:ilvl w:val="0"/>
          <w:numId w:val="1"/>
        </w:numPr>
        <w:tabs>
          <w:tab w:val="clear" w:pos="573"/>
        </w:tabs>
        <w:overflowPunct w:val="0"/>
        <w:adjustRightInd w:val="0"/>
        <w:spacing w:line="288" w:lineRule="auto"/>
        <w:ind w:left="709" w:hanging="289"/>
        <w:rPr>
          <w:rFonts w:asciiTheme="minorHAnsi" w:hAnsiTheme="minorHAnsi" w:cstheme="minorHAnsi"/>
        </w:rPr>
      </w:pPr>
      <w:proofErr w:type="gramStart"/>
      <w:r w:rsidRPr="00AA7A22">
        <w:rPr>
          <w:rFonts w:asciiTheme="minorHAnsi" w:hAnsiTheme="minorHAnsi" w:cstheme="minorHAnsi"/>
        </w:rPr>
        <w:t>give</w:t>
      </w:r>
      <w:proofErr w:type="gramEnd"/>
      <w:r w:rsidRPr="00AA7A22">
        <w:rPr>
          <w:rFonts w:asciiTheme="minorHAnsi" w:hAnsiTheme="minorHAnsi" w:cstheme="minorHAnsi"/>
        </w:rPr>
        <w:t xml:space="preserve"> the volunteer the information and time to decide if the mentor position suits them.</w:t>
      </w:r>
    </w:p>
    <w:p w:rsidR="00F80C09" w:rsidRPr="00AA7A22" w:rsidRDefault="00F80C09" w:rsidP="00274490">
      <w:pPr>
        <w:spacing w:line="240" w:lineRule="auto"/>
        <w:rPr>
          <w:rFonts w:asciiTheme="minorHAnsi" w:hAnsiTheme="minorHAnsi" w:cstheme="minorHAnsi"/>
        </w:rPr>
      </w:pPr>
      <w:r w:rsidRPr="00AA7A22">
        <w:rPr>
          <w:rFonts w:asciiTheme="minorHAnsi" w:hAnsiTheme="minorHAnsi" w:cstheme="minorHAnsi"/>
        </w:rPr>
        <w:t xml:space="preserve">All </w:t>
      </w:r>
      <w:r w:rsidR="00A022AB" w:rsidRPr="00AA7A22">
        <w:rPr>
          <w:rFonts w:asciiTheme="minorHAnsi" w:hAnsiTheme="minorHAnsi" w:cstheme="minorHAnsi"/>
        </w:rPr>
        <w:t>potential mentors must obt</w:t>
      </w:r>
      <w:r w:rsidR="005D7AD5" w:rsidRPr="00AA7A22">
        <w:rPr>
          <w:rFonts w:asciiTheme="minorHAnsi" w:hAnsiTheme="minorHAnsi" w:cstheme="minorHAnsi"/>
        </w:rPr>
        <w:t>ain a Police Check and Working with Children C</w:t>
      </w:r>
      <w:r w:rsidR="00274490" w:rsidRPr="00AA7A22">
        <w:rPr>
          <w:rFonts w:asciiTheme="minorHAnsi" w:hAnsiTheme="minorHAnsi" w:cstheme="minorHAnsi"/>
        </w:rPr>
        <w:t>heck</w:t>
      </w:r>
      <w:r w:rsidRPr="00AA7A22">
        <w:rPr>
          <w:rFonts w:asciiTheme="minorHAnsi" w:hAnsiTheme="minorHAnsi" w:cstheme="minorHAnsi"/>
        </w:rPr>
        <w:t xml:space="preserve"> prior to b</w:t>
      </w:r>
      <w:r w:rsidR="00A022AB" w:rsidRPr="00AA7A22">
        <w:rPr>
          <w:rFonts w:asciiTheme="minorHAnsi" w:hAnsiTheme="minorHAnsi" w:cstheme="minorHAnsi"/>
        </w:rPr>
        <w:t>eing accepted into the program.</w:t>
      </w:r>
    </w:p>
    <w:p w:rsidR="00F80C09" w:rsidRPr="00AA7A22" w:rsidRDefault="00F80C09" w:rsidP="00274490">
      <w:pPr>
        <w:spacing w:line="240" w:lineRule="auto"/>
        <w:rPr>
          <w:rFonts w:asciiTheme="minorHAnsi" w:hAnsiTheme="minorHAnsi" w:cstheme="minorHAnsi"/>
        </w:rPr>
      </w:pPr>
      <w:r w:rsidRPr="00AA7A22">
        <w:rPr>
          <w:rFonts w:asciiTheme="minorHAnsi" w:hAnsiTheme="minorHAnsi" w:cstheme="minorHAnsi"/>
        </w:rPr>
        <w:t>A copy of a current driver's licence and a driver history report is also required.</w:t>
      </w:r>
    </w:p>
    <w:p w:rsidR="00F80C09" w:rsidRPr="00AA7A22" w:rsidRDefault="00F80C09" w:rsidP="00274490">
      <w:pPr>
        <w:spacing w:line="240" w:lineRule="auto"/>
        <w:rPr>
          <w:rFonts w:asciiTheme="minorHAnsi" w:hAnsiTheme="minorHAnsi" w:cstheme="minorHAnsi"/>
        </w:rPr>
      </w:pPr>
      <w:r w:rsidRPr="00AA7A22">
        <w:rPr>
          <w:rFonts w:asciiTheme="minorHAnsi" w:hAnsiTheme="minorHAnsi" w:cstheme="minorHAnsi"/>
        </w:rPr>
        <w:t>Existing mentors will be</w:t>
      </w:r>
      <w:r w:rsidR="00274490" w:rsidRPr="00AA7A22">
        <w:rPr>
          <w:rFonts w:asciiTheme="minorHAnsi" w:hAnsiTheme="minorHAnsi" w:cstheme="minorHAnsi"/>
        </w:rPr>
        <w:t xml:space="preserve"> required to complete a Police C</w:t>
      </w:r>
      <w:r w:rsidRPr="00AA7A22">
        <w:rPr>
          <w:rFonts w:asciiTheme="minorHAnsi" w:hAnsiTheme="minorHAnsi" w:cstheme="minorHAnsi"/>
        </w:rPr>
        <w:t>heck every two years.</w:t>
      </w:r>
    </w:p>
    <w:p w:rsidR="00F80C09" w:rsidRPr="00AA7A22" w:rsidRDefault="00F80C09" w:rsidP="00274490">
      <w:pPr>
        <w:spacing w:before="60" w:after="120" w:line="288" w:lineRule="auto"/>
        <w:rPr>
          <w:rFonts w:asciiTheme="minorHAnsi" w:hAnsiTheme="minorHAnsi" w:cstheme="minorHAnsi"/>
        </w:rPr>
      </w:pPr>
      <w:r w:rsidRPr="00AA7A22">
        <w:rPr>
          <w:rFonts w:asciiTheme="minorHAnsi" w:hAnsiTheme="minorHAnsi" w:cstheme="minorHAnsi"/>
        </w:rPr>
        <w:t xml:space="preserve">The following three offences may preclude an applicant from being accepted into a mentor role, regardless of any </w:t>
      </w:r>
      <w:r w:rsidRPr="00AA7A22">
        <w:rPr>
          <w:rFonts w:asciiTheme="minorHAnsi" w:hAnsiTheme="minorHAnsi" w:cstheme="minorHAnsi"/>
          <w:iCs/>
        </w:rPr>
        <w:t>mitigating circumstances</w:t>
      </w:r>
      <w:r w:rsidR="00274490" w:rsidRPr="00AA7A22">
        <w:rPr>
          <w:rFonts w:asciiTheme="minorHAnsi" w:hAnsiTheme="minorHAnsi" w:cstheme="minorHAnsi"/>
        </w:rPr>
        <w:t>:</w:t>
      </w:r>
    </w:p>
    <w:p w:rsidR="00F80C09" w:rsidRPr="00AA7A22" w:rsidRDefault="00274490" w:rsidP="00274490">
      <w:pPr>
        <w:widowControl w:val="0"/>
        <w:numPr>
          <w:ilvl w:val="0"/>
          <w:numId w:val="1"/>
        </w:numPr>
        <w:tabs>
          <w:tab w:val="clear" w:pos="573"/>
          <w:tab w:val="num" w:pos="709"/>
        </w:tabs>
        <w:overflowPunct w:val="0"/>
        <w:adjustRightInd w:val="0"/>
        <w:spacing w:before="60" w:after="60" w:line="288" w:lineRule="auto"/>
        <w:ind w:left="709" w:hanging="289"/>
        <w:rPr>
          <w:rFonts w:asciiTheme="minorHAnsi" w:hAnsiTheme="minorHAnsi" w:cstheme="minorHAnsi"/>
        </w:rPr>
      </w:pPr>
      <w:r w:rsidRPr="00AA7A22">
        <w:rPr>
          <w:rFonts w:asciiTheme="minorHAnsi" w:hAnsiTheme="minorHAnsi" w:cstheme="minorHAnsi"/>
        </w:rPr>
        <w:t>s</w:t>
      </w:r>
      <w:r w:rsidR="00F80C09" w:rsidRPr="00AA7A22">
        <w:rPr>
          <w:rFonts w:asciiTheme="minorHAnsi" w:hAnsiTheme="minorHAnsi" w:cstheme="minorHAnsi"/>
        </w:rPr>
        <w:t>exual offences</w:t>
      </w:r>
    </w:p>
    <w:p w:rsidR="00F80C09" w:rsidRPr="00AA7A22" w:rsidRDefault="00274490" w:rsidP="00274490">
      <w:pPr>
        <w:widowControl w:val="0"/>
        <w:numPr>
          <w:ilvl w:val="0"/>
          <w:numId w:val="1"/>
        </w:numPr>
        <w:tabs>
          <w:tab w:val="clear" w:pos="573"/>
          <w:tab w:val="num" w:pos="709"/>
        </w:tabs>
        <w:overflowPunct w:val="0"/>
        <w:adjustRightInd w:val="0"/>
        <w:spacing w:before="60" w:after="60" w:line="288" w:lineRule="auto"/>
        <w:ind w:left="709" w:hanging="289"/>
        <w:rPr>
          <w:rFonts w:asciiTheme="minorHAnsi" w:hAnsiTheme="minorHAnsi" w:cstheme="minorHAnsi"/>
        </w:rPr>
      </w:pPr>
      <w:r w:rsidRPr="00AA7A22">
        <w:rPr>
          <w:rFonts w:asciiTheme="minorHAnsi" w:hAnsiTheme="minorHAnsi" w:cstheme="minorHAnsi"/>
        </w:rPr>
        <w:t>o</w:t>
      </w:r>
      <w:r w:rsidR="00F80C09" w:rsidRPr="00AA7A22">
        <w:rPr>
          <w:rFonts w:asciiTheme="minorHAnsi" w:hAnsiTheme="minorHAnsi" w:cstheme="minorHAnsi"/>
        </w:rPr>
        <w:t>ffences against children</w:t>
      </w:r>
    </w:p>
    <w:p w:rsidR="00F80C09" w:rsidRPr="00AA7A22" w:rsidRDefault="00274490" w:rsidP="00274490">
      <w:pPr>
        <w:widowControl w:val="0"/>
        <w:numPr>
          <w:ilvl w:val="0"/>
          <w:numId w:val="1"/>
        </w:numPr>
        <w:tabs>
          <w:tab w:val="clear" w:pos="573"/>
          <w:tab w:val="num" w:pos="709"/>
        </w:tabs>
        <w:overflowPunct w:val="0"/>
        <w:adjustRightInd w:val="0"/>
        <w:spacing w:line="288" w:lineRule="auto"/>
        <w:ind w:left="709" w:hanging="289"/>
        <w:rPr>
          <w:rFonts w:asciiTheme="minorHAnsi" w:hAnsiTheme="minorHAnsi" w:cstheme="minorHAnsi"/>
        </w:rPr>
      </w:pPr>
      <w:proofErr w:type="gramStart"/>
      <w:r w:rsidRPr="00AA7A22">
        <w:rPr>
          <w:rFonts w:asciiTheme="minorHAnsi" w:hAnsiTheme="minorHAnsi" w:cstheme="minorHAnsi"/>
        </w:rPr>
        <w:t>v</w:t>
      </w:r>
      <w:r w:rsidR="00F80C09" w:rsidRPr="00AA7A22">
        <w:rPr>
          <w:rFonts w:asciiTheme="minorHAnsi" w:hAnsiTheme="minorHAnsi" w:cstheme="minorHAnsi"/>
        </w:rPr>
        <w:t>iolent</w:t>
      </w:r>
      <w:proofErr w:type="gramEnd"/>
      <w:r w:rsidR="00F80C09" w:rsidRPr="00AA7A22">
        <w:rPr>
          <w:rFonts w:asciiTheme="minorHAnsi" w:hAnsiTheme="minorHAnsi" w:cstheme="minorHAnsi"/>
        </w:rPr>
        <w:t xml:space="preserve"> offences</w:t>
      </w:r>
      <w:r w:rsidRPr="00AA7A22">
        <w:rPr>
          <w:rFonts w:asciiTheme="minorHAnsi" w:hAnsiTheme="minorHAnsi" w:cstheme="minorHAnsi"/>
        </w:rPr>
        <w:t>.</w:t>
      </w:r>
    </w:p>
    <w:p w:rsidR="00F80C09" w:rsidRPr="00AA7A22" w:rsidRDefault="00F80C09" w:rsidP="00274490">
      <w:pPr>
        <w:autoSpaceDE w:val="0"/>
        <w:autoSpaceDN w:val="0"/>
        <w:adjustRightInd w:val="0"/>
        <w:spacing w:after="120" w:line="288" w:lineRule="auto"/>
        <w:rPr>
          <w:rFonts w:asciiTheme="minorHAnsi" w:hAnsiTheme="minorHAnsi" w:cstheme="minorHAnsi"/>
          <w:b/>
        </w:rPr>
      </w:pPr>
      <w:r w:rsidRPr="00AA7A22">
        <w:rPr>
          <w:rFonts w:asciiTheme="minorHAnsi" w:hAnsiTheme="minorHAnsi" w:cstheme="minorHAnsi"/>
        </w:rPr>
        <w:t>In the case of all other offences, a criminal conviction does not necessarily rule out a potential mentor if the following have all occurred:</w:t>
      </w:r>
    </w:p>
    <w:p w:rsidR="00F80C09" w:rsidRPr="00AA7A22" w:rsidRDefault="00F80C09" w:rsidP="00274490">
      <w:pPr>
        <w:widowControl w:val="0"/>
        <w:numPr>
          <w:ilvl w:val="0"/>
          <w:numId w:val="1"/>
        </w:numPr>
        <w:tabs>
          <w:tab w:val="clear" w:pos="573"/>
          <w:tab w:val="num" w:pos="709"/>
        </w:tabs>
        <w:overflowPunct w:val="0"/>
        <w:adjustRightInd w:val="0"/>
        <w:spacing w:before="60" w:after="60" w:line="288" w:lineRule="auto"/>
        <w:ind w:left="709" w:hanging="289"/>
        <w:rPr>
          <w:rFonts w:asciiTheme="minorHAnsi" w:hAnsiTheme="minorHAnsi" w:cstheme="minorHAnsi"/>
          <w:b/>
        </w:rPr>
      </w:pPr>
      <w:r w:rsidRPr="00AA7A22">
        <w:rPr>
          <w:rFonts w:asciiTheme="minorHAnsi" w:hAnsiTheme="minorHAnsi" w:cstheme="minorHAnsi"/>
        </w:rPr>
        <w:t>the offence took place a long time ago</w:t>
      </w:r>
    </w:p>
    <w:p w:rsidR="00F80C09" w:rsidRPr="00AA7A22" w:rsidRDefault="00F80C09" w:rsidP="00274490">
      <w:pPr>
        <w:widowControl w:val="0"/>
        <w:numPr>
          <w:ilvl w:val="0"/>
          <w:numId w:val="1"/>
        </w:numPr>
        <w:tabs>
          <w:tab w:val="clear" w:pos="573"/>
          <w:tab w:val="num" w:pos="709"/>
        </w:tabs>
        <w:overflowPunct w:val="0"/>
        <w:adjustRightInd w:val="0"/>
        <w:spacing w:before="60" w:after="60" w:line="288" w:lineRule="auto"/>
        <w:ind w:left="709" w:hanging="289"/>
        <w:rPr>
          <w:rFonts w:asciiTheme="minorHAnsi" w:hAnsiTheme="minorHAnsi" w:cstheme="minorHAnsi"/>
          <w:b/>
        </w:rPr>
      </w:pPr>
      <w:r w:rsidRPr="00AA7A22">
        <w:rPr>
          <w:rFonts w:asciiTheme="minorHAnsi" w:hAnsiTheme="minorHAnsi" w:cstheme="minorHAnsi"/>
        </w:rPr>
        <w:t>the person has dealt with the problem or turned their life around</w:t>
      </w:r>
    </w:p>
    <w:p w:rsidR="00F80C09" w:rsidRPr="00AA7A22" w:rsidRDefault="00F80C09" w:rsidP="00274490">
      <w:pPr>
        <w:widowControl w:val="0"/>
        <w:numPr>
          <w:ilvl w:val="0"/>
          <w:numId w:val="1"/>
        </w:numPr>
        <w:tabs>
          <w:tab w:val="clear" w:pos="573"/>
          <w:tab w:val="num" w:pos="709"/>
        </w:tabs>
        <w:overflowPunct w:val="0"/>
        <w:adjustRightInd w:val="0"/>
        <w:spacing w:line="288" w:lineRule="auto"/>
        <w:ind w:left="709" w:hanging="289"/>
        <w:rPr>
          <w:rFonts w:asciiTheme="minorHAnsi" w:hAnsiTheme="minorHAnsi" w:cstheme="minorHAnsi"/>
          <w:b/>
        </w:rPr>
      </w:pPr>
      <w:proofErr w:type="gramStart"/>
      <w:r w:rsidRPr="00AA7A22">
        <w:rPr>
          <w:rFonts w:asciiTheme="minorHAnsi" w:hAnsiTheme="minorHAnsi" w:cstheme="minorHAnsi"/>
        </w:rPr>
        <w:t>the</w:t>
      </w:r>
      <w:proofErr w:type="gramEnd"/>
      <w:r w:rsidRPr="00AA7A22">
        <w:rPr>
          <w:rFonts w:asciiTheme="minorHAnsi" w:hAnsiTheme="minorHAnsi" w:cstheme="minorHAnsi"/>
        </w:rPr>
        <w:t xml:space="preserve"> person has been honest and candid about what happened.</w:t>
      </w:r>
    </w:p>
    <w:p w:rsidR="00F80C09" w:rsidRPr="00AA7A22" w:rsidRDefault="00F80C09" w:rsidP="00274490">
      <w:pPr>
        <w:widowControl w:val="0"/>
        <w:overflowPunct w:val="0"/>
        <w:adjustRightInd w:val="0"/>
        <w:spacing w:after="120" w:line="288" w:lineRule="auto"/>
        <w:rPr>
          <w:rFonts w:asciiTheme="minorHAnsi" w:hAnsiTheme="minorHAnsi" w:cstheme="minorHAnsi"/>
        </w:rPr>
      </w:pPr>
    </w:p>
    <w:p w:rsidR="00F80C09" w:rsidRPr="00AA7A22" w:rsidRDefault="00F51BE3" w:rsidP="00274490">
      <w:pPr>
        <w:spacing w:before="240" w:after="120" w:line="240" w:lineRule="auto"/>
        <w:rPr>
          <w:rFonts w:asciiTheme="minorHAnsi" w:hAnsiTheme="minorHAnsi" w:cstheme="minorHAnsi"/>
        </w:rPr>
      </w:pPr>
      <w:r w:rsidRPr="00AA7A22">
        <w:rPr>
          <w:rFonts w:asciiTheme="minorHAnsi" w:hAnsiTheme="minorHAnsi" w:cstheme="minorHAnsi"/>
          <w:b/>
        </w:rPr>
        <w:br w:type="page"/>
      </w:r>
      <w:r w:rsidR="00F80C09" w:rsidRPr="00AA7A22">
        <w:rPr>
          <w:rFonts w:asciiTheme="minorHAnsi" w:hAnsiTheme="minorHAnsi" w:cstheme="minorHAnsi"/>
          <w:b/>
        </w:rPr>
        <w:t>Procedure</w:t>
      </w:r>
    </w:p>
    <w:p w:rsidR="000F3E8B" w:rsidRPr="00AA7A22" w:rsidRDefault="00347044" w:rsidP="00347044">
      <w:pPr>
        <w:numPr>
          <w:ilvl w:val="0"/>
          <w:numId w:val="21"/>
        </w:numPr>
        <w:spacing w:before="120" w:after="60"/>
        <w:ind w:left="426" w:hanging="426"/>
        <w:rPr>
          <w:rFonts w:asciiTheme="minorHAnsi" w:hAnsiTheme="minorHAnsi" w:cstheme="minorHAnsi"/>
          <w:b/>
        </w:rPr>
      </w:pPr>
      <w:r w:rsidRPr="00AA7A22">
        <w:rPr>
          <w:rFonts w:asciiTheme="minorHAnsi" w:hAnsiTheme="minorHAnsi" w:cstheme="minorHAnsi"/>
          <w:b/>
        </w:rPr>
        <w:t>Information/orientation s</w:t>
      </w:r>
      <w:r w:rsidR="000F3E8B" w:rsidRPr="00AA7A22">
        <w:rPr>
          <w:rFonts w:asciiTheme="minorHAnsi" w:hAnsiTheme="minorHAnsi" w:cstheme="minorHAnsi"/>
          <w:b/>
        </w:rPr>
        <w:t>ession</w:t>
      </w:r>
    </w:p>
    <w:p w:rsidR="005169D1" w:rsidRPr="00AA7A22" w:rsidRDefault="005169D1" w:rsidP="00347044">
      <w:pPr>
        <w:spacing w:after="120"/>
        <w:ind w:left="426"/>
        <w:rPr>
          <w:rFonts w:asciiTheme="minorHAnsi" w:hAnsiTheme="minorHAnsi" w:cstheme="minorHAnsi"/>
        </w:rPr>
      </w:pPr>
      <w:r w:rsidRPr="00AA7A22">
        <w:rPr>
          <w:rFonts w:asciiTheme="minorHAnsi" w:hAnsiTheme="minorHAnsi" w:cstheme="minorHAnsi"/>
        </w:rPr>
        <w:t>An information session is held to orientate potential mentors to the role.</w:t>
      </w:r>
    </w:p>
    <w:p w:rsidR="00AA7A22" w:rsidRPr="004F7C8F" w:rsidRDefault="000F3E8B" w:rsidP="00347044">
      <w:pPr>
        <w:numPr>
          <w:ilvl w:val="0"/>
          <w:numId w:val="21"/>
        </w:numPr>
        <w:spacing w:after="120"/>
        <w:ind w:left="426" w:hanging="426"/>
        <w:rPr>
          <w:rFonts w:asciiTheme="minorHAnsi" w:hAnsiTheme="minorHAnsi" w:cstheme="minorHAnsi"/>
          <w:b/>
        </w:rPr>
      </w:pPr>
      <w:r w:rsidRPr="004F7C8F">
        <w:rPr>
          <w:rFonts w:asciiTheme="minorHAnsi" w:hAnsiTheme="minorHAnsi" w:cstheme="minorHAnsi"/>
          <w:b/>
        </w:rPr>
        <w:t xml:space="preserve">Written application </w:t>
      </w:r>
    </w:p>
    <w:p w:rsidR="00F80C09" w:rsidRPr="00AA7A22" w:rsidRDefault="00F80C09" w:rsidP="004F7C8F">
      <w:pPr>
        <w:spacing w:after="120"/>
        <w:ind w:left="426"/>
        <w:rPr>
          <w:rFonts w:asciiTheme="minorHAnsi" w:hAnsiTheme="minorHAnsi" w:cstheme="minorHAnsi"/>
        </w:rPr>
      </w:pPr>
      <w:r w:rsidRPr="00AA7A22">
        <w:rPr>
          <w:rFonts w:asciiTheme="minorHAnsi" w:hAnsiTheme="minorHAnsi" w:cstheme="minorHAnsi"/>
        </w:rPr>
        <w:t>The applicant completes and returns an application form to program staff</w:t>
      </w:r>
      <w:r w:rsidR="00347044" w:rsidRPr="00AA7A22">
        <w:rPr>
          <w:rFonts w:asciiTheme="minorHAnsi" w:hAnsiTheme="minorHAnsi" w:cstheme="minorHAnsi"/>
        </w:rPr>
        <w:t xml:space="preserve">. </w:t>
      </w:r>
      <w:r w:rsidRPr="00AA7A22">
        <w:rPr>
          <w:rFonts w:asciiTheme="minorHAnsi" w:hAnsiTheme="minorHAnsi" w:cstheme="minorHAnsi"/>
        </w:rPr>
        <w:t xml:space="preserve">The applicant agrees to the time commitment.  </w:t>
      </w:r>
      <w:r w:rsidR="00347044" w:rsidRPr="00AA7A22">
        <w:rPr>
          <w:rFonts w:asciiTheme="minorHAnsi" w:hAnsiTheme="minorHAnsi" w:cstheme="minorHAnsi"/>
        </w:rPr>
        <w:t xml:space="preserve">  </w:t>
      </w:r>
    </w:p>
    <w:p w:rsidR="00AA7A22" w:rsidRDefault="000F3E8B" w:rsidP="00347044">
      <w:pPr>
        <w:numPr>
          <w:ilvl w:val="0"/>
          <w:numId w:val="21"/>
        </w:numPr>
        <w:spacing w:after="120"/>
        <w:ind w:left="426" w:hanging="426"/>
        <w:rPr>
          <w:rFonts w:asciiTheme="minorHAnsi" w:hAnsiTheme="minorHAnsi" w:cstheme="minorHAnsi"/>
          <w:b/>
        </w:rPr>
      </w:pPr>
      <w:r w:rsidRPr="00AA7A22">
        <w:rPr>
          <w:rFonts w:asciiTheme="minorHAnsi" w:hAnsiTheme="minorHAnsi" w:cstheme="minorHAnsi"/>
          <w:b/>
        </w:rPr>
        <w:t xml:space="preserve">Interview </w:t>
      </w:r>
    </w:p>
    <w:p w:rsidR="005169D1" w:rsidRPr="00AA7A22" w:rsidRDefault="00F80C09" w:rsidP="004F7C8F">
      <w:pPr>
        <w:spacing w:after="120"/>
        <w:ind w:left="426"/>
        <w:rPr>
          <w:rFonts w:asciiTheme="minorHAnsi" w:hAnsiTheme="minorHAnsi" w:cstheme="minorHAnsi"/>
          <w:b/>
        </w:rPr>
      </w:pPr>
      <w:r w:rsidRPr="00AA7A22">
        <w:rPr>
          <w:rFonts w:asciiTheme="minorHAnsi" w:hAnsiTheme="minorHAnsi" w:cstheme="minorHAnsi"/>
        </w:rPr>
        <w:t>A formal interview with program staff must be held to assess suitability, get to know the potential mentor, address issues</w:t>
      </w:r>
      <w:r w:rsidR="00347044" w:rsidRPr="00AA7A22">
        <w:rPr>
          <w:rFonts w:asciiTheme="minorHAnsi" w:hAnsiTheme="minorHAnsi" w:cstheme="minorHAnsi"/>
        </w:rPr>
        <w:t xml:space="preserve"> arising from the training</w:t>
      </w:r>
      <w:r w:rsidRPr="00AA7A22">
        <w:rPr>
          <w:rFonts w:asciiTheme="minorHAnsi" w:hAnsiTheme="minorHAnsi" w:cstheme="minorHAnsi"/>
        </w:rPr>
        <w:t xml:space="preserve"> and consider factors that may affect matching with a young person.</w:t>
      </w:r>
      <w:r w:rsidR="005169D1" w:rsidRPr="00AA7A22">
        <w:rPr>
          <w:rFonts w:asciiTheme="minorHAnsi" w:hAnsiTheme="minorHAnsi" w:cstheme="minorHAnsi"/>
          <w:b/>
        </w:rPr>
        <w:t xml:space="preserve"> </w:t>
      </w:r>
      <w:r w:rsidR="00347044" w:rsidRPr="00AA7A22">
        <w:rPr>
          <w:rFonts w:asciiTheme="minorHAnsi" w:hAnsiTheme="minorHAnsi" w:cstheme="minorHAnsi"/>
          <w:b/>
        </w:rPr>
        <w:t xml:space="preserve"> </w:t>
      </w:r>
    </w:p>
    <w:p w:rsidR="005169D1" w:rsidRPr="00AA7A22" w:rsidRDefault="005169D1" w:rsidP="00347044">
      <w:pPr>
        <w:numPr>
          <w:ilvl w:val="0"/>
          <w:numId w:val="21"/>
        </w:numPr>
        <w:spacing w:after="60"/>
        <w:ind w:left="426" w:hanging="426"/>
        <w:rPr>
          <w:rFonts w:asciiTheme="minorHAnsi" w:hAnsiTheme="minorHAnsi" w:cstheme="minorHAnsi"/>
          <w:b/>
        </w:rPr>
      </w:pPr>
      <w:r w:rsidRPr="00AA7A22">
        <w:rPr>
          <w:rFonts w:asciiTheme="minorHAnsi" w:hAnsiTheme="minorHAnsi" w:cstheme="minorHAnsi"/>
          <w:b/>
        </w:rPr>
        <w:t xml:space="preserve">Mentor training </w:t>
      </w:r>
    </w:p>
    <w:p w:rsidR="005169D1" w:rsidRPr="00AA7A22" w:rsidRDefault="005169D1" w:rsidP="00347044">
      <w:pPr>
        <w:spacing w:after="120"/>
        <w:ind w:left="426"/>
        <w:rPr>
          <w:rFonts w:asciiTheme="minorHAnsi" w:hAnsiTheme="minorHAnsi" w:cstheme="minorHAnsi"/>
        </w:rPr>
      </w:pPr>
      <w:r w:rsidRPr="00AA7A22">
        <w:rPr>
          <w:rFonts w:asciiTheme="minorHAnsi" w:hAnsiTheme="minorHAnsi" w:cstheme="minorHAnsi"/>
        </w:rPr>
        <w:t>The potential mentor attends training sessions to expand their knowledge of the program, their understanding and a</w:t>
      </w:r>
      <w:r w:rsidR="00347044" w:rsidRPr="00AA7A22">
        <w:rPr>
          <w:rFonts w:asciiTheme="minorHAnsi" w:hAnsiTheme="minorHAnsi" w:cstheme="minorHAnsi"/>
        </w:rPr>
        <w:t>ppreciation of the role</w:t>
      </w:r>
      <w:r w:rsidRPr="00AA7A22">
        <w:rPr>
          <w:rFonts w:asciiTheme="minorHAnsi" w:hAnsiTheme="minorHAnsi" w:cstheme="minorHAnsi"/>
        </w:rPr>
        <w:t xml:space="preserve"> and to develop their mentoring skills.</w:t>
      </w:r>
      <w:r w:rsidR="00347044" w:rsidRPr="00AA7A22">
        <w:rPr>
          <w:rFonts w:asciiTheme="minorHAnsi" w:hAnsiTheme="minorHAnsi" w:cstheme="minorHAnsi"/>
        </w:rPr>
        <w:t xml:space="preserve"> </w:t>
      </w:r>
    </w:p>
    <w:p w:rsidR="005169D1" w:rsidRPr="00AA7A22" w:rsidRDefault="005169D1" w:rsidP="00347044">
      <w:pPr>
        <w:spacing w:after="120"/>
        <w:ind w:left="426"/>
        <w:rPr>
          <w:rFonts w:asciiTheme="minorHAnsi" w:hAnsiTheme="minorHAnsi" w:cstheme="minorHAnsi"/>
        </w:rPr>
      </w:pPr>
      <w:r w:rsidRPr="00AA7A22">
        <w:rPr>
          <w:rFonts w:asciiTheme="minorHAnsi" w:hAnsiTheme="minorHAnsi" w:cstheme="minorHAnsi"/>
        </w:rPr>
        <w:t>Training is based on the VYMA tr</w:t>
      </w:r>
      <w:r w:rsidR="00347044" w:rsidRPr="00AA7A22">
        <w:rPr>
          <w:rFonts w:asciiTheme="minorHAnsi" w:hAnsiTheme="minorHAnsi" w:cstheme="minorHAnsi"/>
        </w:rPr>
        <w:t xml:space="preserve">aining package and concentrates </w:t>
      </w:r>
      <w:r w:rsidRPr="00AA7A22">
        <w:rPr>
          <w:rFonts w:asciiTheme="minorHAnsi" w:hAnsiTheme="minorHAnsi" w:cstheme="minorHAnsi"/>
        </w:rPr>
        <w:t xml:space="preserve">on the seven core modules. </w:t>
      </w:r>
      <w:r w:rsidR="00347044" w:rsidRPr="00AA7A22">
        <w:rPr>
          <w:rFonts w:asciiTheme="minorHAnsi" w:hAnsiTheme="minorHAnsi" w:cstheme="minorHAnsi"/>
        </w:rPr>
        <w:t xml:space="preserve"> </w:t>
      </w:r>
    </w:p>
    <w:p w:rsidR="00AA7A22" w:rsidRPr="004F7C8F" w:rsidRDefault="00F80C09" w:rsidP="00347044">
      <w:pPr>
        <w:numPr>
          <w:ilvl w:val="0"/>
          <w:numId w:val="21"/>
        </w:numPr>
        <w:spacing w:after="120"/>
        <w:ind w:left="426" w:hanging="426"/>
        <w:rPr>
          <w:rFonts w:asciiTheme="minorHAnsi" w:hAnsiTheme="minorHAnsi" w:cstheme="minorHAnsi"/>
          <w:b/>
        </w:rPr>
      </w:pPr>
      <w:r w:rsidRPr="004F7C8F">
        <w:rPr>
          <w:rFonts w:asciiTheme="minorHAnsi" w:hAnsiTheme="minorHAnsi" w:cstheme="minorHAnsi"/>
          <w:b/>
        </w:rPr>
        <w:t xml:space="preserve">References </w:t>
      </w:r>
    </w:p>
    <w:p w:rsidR="00F80C09" w:rsidRPr="00AA7A22" w:rsidRDefault="00F80C09" w:rsidP="004F7C8F">
      <w:pPr>
        <w:spacing w:after="120"/>
        <w:ind w:left="426"/>
        <w:rPr>
          <w:rFonts w:asciiTheme="minorHAnsi" w:hAnsiTheme="minorHAnsi" w:cstheme="minorHAnsi"/>
        </w:rPr>
      </w:pPr>
      <w:r w:rsidRPr="00AA7A22">
        <w:rPr>
          <w:rFonts w:asciiTheme="minorHAnsi" w:hAnsiTheme="minorHAnsi" w:cstheme="minorHAnsi"/>
        </w:rPr>
        <w:t>Program staff will contact two or three nominated referees. Nominated referees will include, at the very least, a professional person the potential mentor has worked with and a personal friend.</w:t>
      </w:r>
    </w:p>
    <w:p w:rsidR="00F80C09" w:rsidRPr="00AA7A22" w:rsidRDefault="00F80C09" w:rsidP="00347044">
      <w:pPr>
        <w:numPr>
          <w:ilvl w:val="0"/>
          <w:numId w:val="21"/>
        </w:numPr>
        <w:spacing w:after="60"/>
        <w:ind w:left="426" w:hanging="426"/>
        <w:rPr>
          <w:rFonts w:asciiTheme="minorHAnsi" w:hAnsiTheme="minorHAnsi" w:cstheme="minorHAnsi"/>
          <w:b/>
        </w:rPr>
      </w:pPr>
      <w:r w:rsidRPr="00AA7A22">
        <w:rPr>
          <w:rFonts w:asciiTheme="minorHAnsi" w:hAnsiTheme="minorHAnsi" w:cstheme="minorHAnsi"/>
          <w:b/>
        </w:rPr>
        <w:t>Police and Working with Children checks</w:t>
      </w:r>
    </w:p>
    <w:p w:rsidR="00F80C09" w:rsidRPr="00AA7A22" w:rsidRDefault="00F80C09" w:rsidP="004E0D1E">
      <w:pPr>
        <w:numPr>
          <w:ins w:id="0" w:author="Unknown"/>
        </w:numPr>
        <w:spacing w:after="120"/>
        <w:ind w:left="426"/>
        <w:rPr>
          <w:rFonts w:asciiTheme="minorHAnsi" w:hAnsiTheme="minorHAnsi" w:cstheme="minorHAnsi"/>
        </w:rPr>
      </w:pPr>
      <w:r w:rsidRPr="00AA7A22">
        <w:rPr>
          <w:rFonts w:asciiTheme="minorHAnsi" w:hAnsiTheme="minorHAnsi" w:cstheme="minorHAnsi"/>
        </w:rPr>
        <w:t xml:space="preserve">The potential mentor completes both Police and Working with Children checks to ensure against </w:t>
      </w:r>
      <w:bookmarkStart w:id="1" w:name="_GoBack"/>
      <w:bookmarkEnd w:id="1"/>
      <w:r w:rsidRPr="00AA7A22">
        <w:rPr>
          <w:rFonts w:asciiTheme="minorHAnsi" w:hAnsiTheme="minorHAnsi" w:cstheme="minorHAnsi"/>
        </w:rPr>
        <w:t>any significant criminal history. GenYZ will meet the cost, if any, of these checks</w:t>
      </w:r>
      <w:r w:rsidR="004E0D1E" w:rsidRPr="00AA7A22">
        <w:rPr>
          <w:rFonts w:asciiTheme="minorHAnsi" w:hAnsiTheme="minorHAnsi" w:cstheme="minorHAnsi"/>
        </w:rPr>
        <w:t xml:space="preserve">. </w:t>
      </w:r>
      <w:r w:rsidRPr="00AA7A22">
        <w:rPr>
          <w:rFonts w:asciiTheme="minorHAnsi" w:hAnsiTheme="minorHAnsi" w:cstheme="minorHAnsi"/>
        </w:rPr>
        <w:t>The program provides information and assistance with undertaking these checks and also en</w:t>
      </w:r>
      <w:r w:rsidR="004E0D1E" w:rsidRPr="00AA7A22">
        <w:rPr>
          <w:rFonts w:asciiTheme="minorHAnsi" w:hAnsiTheme="minorHAnsi" w:cstheme="minorHAnsi"/>
        </w:rPr>
        <w:t>sures existing mentors complete the Police C</w:t>
      </w:r>
      <w:r w:rsidRPr="00AA7A22">
        <w:rPr>
          <w:rFonts w:asciiTheme="minorHAnsi" w:hAnsiTheme="minorHAnsi" w:cstheme="minorHAnsi"/>
        </w:rPr>
        <w:t>heck every two years.</w:t>
      </w:r>
      <w:r w:rsidR="004E0D1E" w:rsidRPr="00AA7A22">
        <w:rPr>
          <w:rFonts w:asciiTheme="minorHAnsi" w:hAnsiTheme="minorHAnsi" w:cstheme="minorHAnsi"/>
        </w:rPr>
        <w:t xml:space="preserve"> </w:t>
      </w:r>
    </w:p>
    <w:p w:rsidR="00F80C09" w:rsidRPr="00AA7A22" w:rsidRDefault="00F80C09" w:rsidP="004E0D1E">
      <w:pPr>
        <w:numPr>
          <w:ilvl w:val="0"/>
          <w:numId w:val="21"/>
        </w:numPr>
        <w:spacing w:after="120"/>
        <w:ind w:left="426" w:hanging="426"/>
        <w:rPr>
          <w:rFonts w:asciiTheme="minorHAnsi" w:hAnsiTheme="minorHAnsi" w:cstheme="minorHAnsi"/>
        </w:rPr>
      </w:pPr>
      <w:r w:rsidRPr="004F7C8F">
        <w:rPr>
          <w:rFonts w:asciiTheme="minorHAnsi" w:hAnsiTheme="minorHAnsi" w:cstheme="minorHAnsi"/>
          <w:b/>
        </w:rPr>
        <w:t>Final selection</w:t>
      </w:r>
      <w:r w:rsidR="00D25542" w:rsidRPr="004F7C8F">
        <w:rPr>
          <w:rFonts w:asciiTheme="minorHAnsi" w:hAnsiTheme="minorHAnsi" w:cstheme="minorHAnsi"/>
          <w:b/>
        </w:rPr>
        <w:t xml:space="preserve"> </w:t>
      </w:r>
      <w:r w:rsidR="00AA7A22" w:rsidRPr="004F7C8F">
        <w:rPr>
          <w:rFonts w:asciiTheme="minorHAnsi" w:hAnsiTheme="minorHAnsi" w:cstheme="minorHAnsi"/>
          <w:b/>
        </w:rPr>
        <w:br/>
      </w:r>
      <w:r w:rsidRPr="00AA7A22">
        <w:rPr>
          <w:rFonts w:asciiTheme="minorHAnsi" w:hAnsiTheme="minorHAnsi" w:cstheme="minorHAnsi"/>
        </w:rPr>
        <w:t xml:space="preserve">Based on all information gathered above, program </w:t>
      </w:r>
      <w:proofErr w:type="gramStart"/>
      <w:r w:rsidRPr="00AA7A22">
        <w:rPr>
          <w:rFonts w:asciiTheme="minorHAnsi" w:hAnsiTheme="minorHAnsi" w:cstheme="minorHAnsi"/>
        </w:rPr>
        <w:t>staff make</w:t>
      </w:r>
      <w:proofErr w:type="gramEnd"/>
      <w:r w:rsidRPr="00AA7A22">
        <w:rPr>
          <w:rFonts w:asciiTheme="minorHAnsi" w:hAnsiTheme="minorHAnsi" w:cstheme="minorHAnsi"/>
        </w:rPr>
        <w:t xml:space="preserve"> a final determination as to the appropriateness of the applicant’s involvement in the program. They will send out an acceptance or rejection letter to the applicant based on the overall assessment of appropriateness.</w:t>
      </w:r>
      <w:r w:rsidR="004E0D1E" w:rsidRPr="00AA7A22">
        <w:rPr>
          <w:rFonts w:asciiTheme="minorHAnsi" w:hAnsiTheme="minorHAnsi" w:cstheme="minorHAnsi"/>
        </w:rPr>
        <w:t xml:space="preserve"> </w:t>
      </w:r>
    </w:p>
    <w:p w:rsidR="00F80C09" w:rsidRPr="00AA7A22" w:rsidRDefault="00F80C09" w:rsidP="004E0D1E">
      <w:pPr>
        <w:spacing w:after="0"/>
        <w:ind w:left="426"/>
        <w:rPr>
          <w:rFonts w:asciiTheme="minorHAnsi" w:hAnsiTheme="minorHAnsi" w:cstheme="minorHAnsi"/>
        </w:rPr>
      </w:pPr>
      <w:r w:rsidRPr="00AA7A22">
        <w:rPr>
          <w:rFonts w:asciiTheme="minorHAnsi" w:hAnsiTheme="minorHAnsi" w:cstheme="minorHAnsi"/>
        </w:rPr>
        <w:t xml:space="preserve">If </w:t>
      </w:r>
      <w:r w:rsidR="004E0D1E" w:rsidRPr="00AA7A22">
        <w:rPr>
          <w:rFonts w:asciiTheme="minorHAnsi" w:hAnsiTheme="minorHAnsi" w:cstheme="minorHAnsi"/>
        </w:rPr>
        <w:t xml:space="preserve">the applicant is rejected, </w:t>
      </w:r>
      <w:r w:rsidRPr="00AA7A22">
        <w:rPr>
          <w:rFonts w:asciiTheme="minorHAnsi" w:hAnsiTheme="minorHAnsi" w:cstheme="minorHAnsi"/>
        </w:rPr>
        <w:t xml:space="preserve">the applicant’s file should be placed into the file area of ineligible applicants. If the applicant is accepted, the mentor can be matched as soon as an appropriate </w:t>
      </w:r>
      <w:r w:rsidR="005169D1" w:rsidRPr="00AA7A22">
        <w:rPr>
          <w:rFonts w:asciiTheme="minorHAnsi" w:hAnsiTheme="minorHAnsi" w:cstheme="minorHAnsi"/>
        </w:rPr>
        <w:t>match is identified</w:t>
      </w:r>
      <w:r w:rsidRPr="00AA7A22">
        <w:rPr>
          <w:rFonts w:asciiTheme="minorHAnsi" w:hAnsiTheme="minorHAnsi" w:cstheme="minorHAnsi"/>
        </w:rPr>
        <w:t>.</w:t>
      </w:r>
    </w:p>
    <w:p w:rsidR="00F80C09" w:rsidRPr="00AA7A22" w:rsidRDefault="00F80C09" w:rsidP="00347044">
      <w:pPr>
        <w:spacing w:after="0" w:line="240" w:lineRule="auto"/>
        <w:ind w:left="426" w:hanging="426"/>
        <w:rPr>
          <w:rFonts w:asciiTheme="minorHAnsi" w:hAnsiTheme="minorHAnsi" w:cstheme="minorHAnsi"/>
        </w:rPr>
      </w:pPr>
    </w:p>
    <w:p w:rsidR="00F80C09" w:rsidRPr="00AA7A22" w:rsidRDefault="00F80C09" w:rsidP="00347044">
      <w:pPr>
        <w:spacing w:after="0" w:line="240" w:lineRule="auto"/>
        <w:ind w:left="426" w:hanging="426"/>
        <w:rPr>
          <w:rFonts w:asciiTheme="minorHAnsi" w:hAnsiTheme="minorHAnsi" w:cstheme="minorHAnsi"/>
        </w:rPr>
      </w:pPr>
    </w:p>
    <w:p w:rsidR="00F80C09" w:rsidRPr="00AA7A22" w:rsidRDefault="00F80C09" w:rsidP="00347044">
      <w:pPr>
        <w:numPr>
          <w:ins w:id="2" w:author="Unknown"/>
        </w:numPr>
        <w:spacing w:after="0" w:line="240" w:lineRule="auto"/>
        <w:ind w:left="426" w:hanging="426"/>
        <w:rPr>
          <w:rFonts w:asciiTheme="minorHAnsi" w:hAnsiTheme="minorHAnsi" w:cstheme="minorHAnsi"/>
          <w:b/>
          <w:color w:val="365F91"/>
        </w:rPr>
      </w:pPr>
    </w:p>
    <w:p w:rsidR="00F80C09" w:rsidRPr="00AA7A22" w:rsidRDefault="00F80C09" w:rsidP="00274490">
      <w:pPr>
        <w:widowControl w:val="0"/>
        <w:overflowPunct w:val="0"/>
        <w:adjustRightInd w:val="0"/>
        <w:spacing w:after="60" w:line="288" w:lineRule="auto"/>
        <w:rPr>
          <w:rFonts w:asciiTheme="minorHAnsi" w:hAnsiTheme="minorHAnsi" w:cstheme="minorHAnsi"/>
        </w:rPr>
      </w:pPr>
    </w:p>
    <w:sectPr w:rsidR="00F80C09" w:rsidRPr="00AA7A22" w:rsidSect="00642F21">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49F" w:rsidRDefault="0099049F" w:rsidP="00B33B0F">
      <w:pPr>
        <w:spacing w:after="0" w:line="240" w:lineRule="auto"/>
      </w:pPr>
      <w:r>
        <w:separator/>
      </w:r>
    </w:p>
  </w:endnote>
  <w:endnote w:type="continuationSeparator" w:id="0">
    <w:p w:rsidR="0099049F" w:rsidRDefault="0099049F" w:rsidP="00B33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49F" w:rsidRDefault="0099049F" w:rsidP="00B33B0F">
      <w:pPr>
        <w:spacing w:after="0" w:line="240" w:lineRule="auto"/>
      </w:pPr>
      <w:r>
        <w:separator/>
      </w:r>
    </w:p>
  </w:footnote>
  <w:footnote w:type="continuationSeparator" w:id="0">
    <w:p w:rsidR="0099049F" w:rsidRDefault="0099049F" w:rsidP="00B33B0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AB" w:rsidRDefault="00A022A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41E9"/>
    <w:multiLevelType w:val="hybridMultilevel"/>
    <w:tmpl w:val="46DAA0E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6713A3C"/>
    <w:multiLevelType w:val="hybridMultilevel"/>
    <w:tmpl w:val="B2A27D8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904911"/>
    <w:multiLevelType w:val="hybridMultilevel"/>
    <w:tmpl w:val="5C360B92"/>
    <w:lvl w:ilvl="0" w:tplc="A3C8A2E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7268D9"/>
    <w:multiLevelType w:val="hybridMultilevel"/>
    <w:tmpl w:val="1CA2C034"/>
    <w:lvl w:ilvl="0" w:tplc="93328CF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6B6C1E"/>
    <w:multiLevelType w:val="hybridMultilevel"/>
    <w:tmpl w:val="0436C446"/>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3AF626A"/>
    <w:multiLevelType w:val="hybridMultilevel"/>
    <w:tmpl w:val="93DABA3A"/>
    <w:lvl w:ilvl="0" w:tplc="0C09000F">
      <w:start w:val="1"/>
      <w:numFmt w:val="decimal"/>
      <w:lvlText w:val="%1."/>
      <w:lvlJc w:val="left"/>
      <w:pPr>
        <w:ind w:left="1140" w:hanging="360"/>
      </w:pPr>
      <w:rPr>
        <w:rFonts w:cs="Times New Roman"/>
      </w:rPr>
    </w:lvl>
    <w:lvl w:ilvl="1" w:tplc="0C090019" w:tentative="1">
      <w:start w:val="1"/>
      <w:numFmt w:val="lowerLetter"/>
      <w:lvlText w:val="%2."/>
      <w:lvlJc w:val="left"/>
      <w:pPr>
        <w:ind w:left="1860" w:hanging="360"/>
      </w:pPr>
      <w:rPr>
        <w:rFonts w:cs="Times New Roman"/>
      </w:rPr>
    </w:lvl>
    <w:lvl w:ilvl="2" w:tplc="0C09001B" w:tentative="1">
      <w:start w:val="1"/>
      <w:numFmt w:val="lowerRoman"/>
      <w:lvlText w:val="%3."/>
      <w:lvlJc w:val="right"/>
      <w:pPr>
        <w:ind w:left="2580" w:hanging="180"/>
      </w:pPr>
      <w:rPr>
        <w:rFonts w:cs="Times New Roman"/>
      </w:rPr>
    </w:lvl>
    <w:lvl w:ilvl="3" w:tplc="0C09000F" w:tentative="1">
      <w:start w:val="1"/>
      <w:numFmt w:val="decimal"/>
      <w:lvlText w:val="%4."/>
      <w:lvlJc w:val="left"/>
      <w:pPr>
        <w:ind w:left="3300" w:hanging="360"/>
      </w:pPr>
      <w:rPr>
        <w:rFonts w:cs="Times New Roman"/>
      </w:rPr>
    </w:lvl>
    <w:lvl w:ilvl="4" w:tplc="0C090019" w:tentative="1">
      <w:start w:val="1"/>
      <w:numFmt w:val="lowerLetter"/>
      <w:lvlText w:val="%5."/>
      <w:lvlJc w:val="left"/>
      <w:pPr>
        <w:ind w:left="4020" w:hanging="360"/>
      </w:pPr>
      <w:rPr>
        <w:rFonts w:cs="Times New Roman"/>
      </w:rPr>
    </w:lvl>
    <w:lvl w:ilvl="5" w:tplc="0C09001B" w:tentative="1">
      <w:start w:val="1"/>
      <w:numFmt w:val="lowerRoman"/>
      <w:lvlText w:val="%6."/>
      <w:lvlJc w:val="right"/>
      <w:pPr>
        <w:ind w:left="4740" w:hanging="180"/>
      </w:pPr>
      <w:rPr>
        <w:rFonts w:cs="Times New Roman"/>
      </w:rPr>
    </w:lvl>
    <w:lvl w:ilvl="6" w:tplc="0C09000F" w:tentative="1">
      <w:start w:val="1"/>
      <w:numFmt w:val="decimal"/>
      <w:lvlText w:val="%7."/>
      <w:lvlJc w:val="left"/>
      <w:pPr>
        <w:ind w:left="5460" w:hanging="360"/>
      </w:pPr>
      <w:rPr>
        <w:rFonts w:cs="Times New Roman"/>
      </w:rPr>
    </w:lvl>
    <w:lvl w:ilvl="7" w:tplc="0C090019" w:tentative="1">
      <w:start w:val="1"/>
      <w:numFmt w:val="lowerLetter"/>
      <w:lvlText w:val="%8."/>
      <w:lvlJc w:val="left"/>
      <w:pPr>
        <w:ind w:left="6180" w:hanging="360"/>
      </w:pPr>
      <w:rPr>
        <w:rFonts w:cs="Times New Roman"/>
      </w:rPr>
    </w:lvl>
    <w:lvl w:ilvl="8" w:tplc="0C09001B" w:tentative="1">
      <w:start w:val="1"/>
      <w:numFmt w:val="lowerRoman"/>
      <w:lvlText w:val="%9."/>
      <w:lvlJc w:val="right"/>
      <w:pPr>
        <w:ind w:left="6900" w:hanging="180"/>
      </w:pPr>
      <w:rPr>
        <w:rFonts w:cs="Times New Roman"/>
      </w:rPr>
    </w:lvl>
  </w:abstractNum>
  <w:abstractNum w:abstractNumId="19">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0"/>
  </w:num>
  <w:num w:numId="3">
    <w:abstractNumId w:val="14"/>
  </w:num>
  <w:num w:numId="4">
    <w:abstractNumId w:val="8"/>
  </w:num>
  <w:num w:numId="5">
    <w:abstractNumId w:val="19"/>
  </w:num>
  <w:num w:numId="6">
    <w:abstractNumId w:val="6"/>
  </w:num>
  <w:num w:numId="7">
    <w:abstractNumId w:val="9"/>
  </w:num>
  <w:num w:numId="8">
    <w:abstractNumId w:val="16"/>
  </w:num>
  <w:num w:numId="9">
    <w:abstractNumId w:val="13"/>
  </w:num>
  <w:num w:numId="10">
    <w:abstractNumId w:val="4"/>
  </w:num>
  <w:num w:numId="11">
    <w:abstractNumId w:val="5"/>
  </w:num>
  <w:num w:numId="12">
    <w:abstractNumId w:val="11"/>
  </w:num>
  <w:num w:numId="13">
    <w:abstractNumId w:val="2"/>
  </w:num>
  <w:num w:numId="14">
    <w:abstractNumId w:val="3"/>
  </w:num>
  <w:num w:numId="15">
    <w:abstractNumId w:val="7"/>
  </w:num>
  <w:num w:numId="16">
    <w:abstractNumId w:val="17"/>
  </w:num>
  <w:num w:numId="17">
    <w:abstractNumId w:val="10"/>
  </w:num>
  <w:num w:numId="18">
    <w:abstractNumId w:val="15"/>
  </w:num>
  <w:num w:numId="19">
    <w:abstractNumId w:val="18"/>
  </w:num>
  <w:num w:numId="20">
    <w:abstractNumId w:val="1"/>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22594A"/>
    <w:rsid w:val="00016984"/>
    <w:rsid w:val="00063E8F"/>
    <w:rsid w:val="000B4E1C"/>
    <w:rsid w:val="000D16A7"/>
    <w:rsid w:val="000E56FD"/>
    <w:rsid w:val="000E6592"/>
    <w:rsid w:val="000F3E8B"/>
    <w:rsid w:val="001226E7"/>
    <w:rsid w:val="00152138"/>
    <w:rsid w:val="001D7B86"/>
    <w:rsid w:val="001E2906"/>
    <w:rsid w:val="00200DFA"/>
    <w:rsid w:val="00214FAF"/>
    <w:rsid w:val="00222E51"/>
    <w:rsid w:val="0022594A"/>
    <w:rsid w:val="00227931"/>
    <w:rsid w:val="002514CE"/>
    <w:rsid w:val="00251715"/>
    <w:rsid w:val="00254891"/>
    <w:rsid w:val="00274490"/>
    <w:rsid w:val="00283ABF"/>
    <w:rsid w:val="002923E1"/>
    <w:rsid w:val="00295C1F"/>
    <w:rsid w:val="002A1CC9"/>
    <w:rsid w:val="002A7D40"/>
    <w:rsid w:val="002C72B0"/>
    <w:rsid w:val="002F67A1"/>
    <w:rsid w:val="00310F87"/>
    <w:rsid w:val="00311126"/>
    <w:rsid w:val="0034446E"/>
    <w:rsid w:val="00347044"/>
    <w:rsid w:val="00366554"/>
    <w:rsid w:val="00390446"/>
    <w:rsid w:val="00404CCC"/>
    <w:rsid w:val="00440E67"/>
    <w:rsid w:val="004461F9"/>
    <w:rsid w:val="004513D3"/>
    <w:rsid w:val="00470ABC"/>
    <w:rsid w:val="004831F2"/>
    <w:rsid w:val="004857D9"/>
    <w:rsid w:val="00490430"/>
    <w:rsid w:val="004B1BD7"/>
    <w:rsid w:val="004D1A50"/>
    <w:rsid w:val="004E0D1E"/>
    <w:rsid w:val="004F1241"/>
    <w:rsid w:val="004F7C8F"/>
    <w:rsid w:val="00516770"/>
    <w:rsid w:val="005169D1"/>
    <w:rsid w:val="00527C74"/>
    <w:rsid w:val="00581EE7"/>
    <w:rsid w:val="005C3BAD"/>
    <w:rsid w:val="005D7AD5"/>
    <w:rsid w:val="005E506F"/>
    <w:rsid w:val="00604DC0"/>
    <w:rsid w:val="006204BC"/>
    <w:rsid w:val="00624D3A"/>
    <w:rsid w:val="00626597"/>
    <w:rsid w:val="00635DED"/>
    <w:rsid w:val="00642F21"/>
    <w:rsid w:val="00662CD2"/>
    <w:rsid w:val="0068162D"/>
    <w:rsid w:val="006819A6"/>
    <w:rsid w:val="006A3970"/>
    <w:rsid w:val="006B35B3"/>
    <w:rsid w:val="006E08F1"/>
    <w:rsid w:val="006F41EA"/>
    <w:rsid w:val="00713785"/>
    <w:rsid w:val="00731AD0"/>
    <w:rsid w:val="0073351E"/>
    <w:rsid w:val="00760017"/>
    <w:rsid w:val="00764D62"/>
    <w:rsid w:val="00783C4F"/>
    <w:rsid w:val="007D53B9"/>
    <w:rsid w:val="007E0D6A"/>
    <w:rsid w:val="007E40DA"/>
    <w:rsid w:val="00800F87"/>
    <w:rsid w:val="0080577A"/>
    <w:rsid w:val="00851680"/>
    <w:rsid w:val="008564EC"/>
    <w:rsid w:val="0085729D"/>
    <w:rsid w:val="00861322"/>
    <w:rsid w:val="00876F53"/>
    <w:rsid w:val="008C0992"/>
    <w:rsid w:val="008C4F17"/>
    <w:rsid w:val="008D0700"/>
    <w:rsid w:val="008D69BB"/>
    <w:rsid w:val="008F4B34"/>
    <w:rsid w:val="00923888"/>
    <w:rsid w:val="00927FAE"/>
    <w:rsid w:val="00942F4A"/>
    <w:rsid w:val="0095043F"/>
    <w:rsid w:val="00955716"/>
    <w:rsid w:val="00975FF7"/>
    <w:rsid w:val="0099049F"/>
    <w:rsid w:val="009A4ED9"/>
    <w:rsid w:val="009A5DFA"/>
    <w:rsid w:val="009A63C0"/>
    <w:rsid w:val="009B6EAF"/>
    <w:rsid w:val="009D05BE"/>
    <w:rsid w:val="009D2CC1"/>
    <w:rsid w:val="009F37FF"/>
    <w:rsid w:val="00A022AB"/>
    <w:rsid w:val="00A0550D"/>
    <w:rsid w:val="00A11265"/>
    <w:rsid w:val="00A20709"/>
    <w:rsid w:val="00A23F49"/>
    <w:rsid w:val="00A260A1"/>
    <w:rsid w:val="00A269E3"/>
    <w:rsid w:val="00A4739D"/>
    <w:rsid w:val="00A61B44"/>
    <w:rsid w:val="00AA7A22"/>
    <w:rsid w:val="00AB4176"/>
    <w:rsid w:val="00AE4146"/>
    <w:rsid w:val="00B31B39"/>
    <w:rsid w:val="00B33B0F"/>
    <w:rsid w:val="00B66653"/>
    <w:rsid w:val="00B7364B"/>
    <w:rsid w:val="00B934F8"/>
    <w:rsid w:val="00B97D5E"/>
    <w:rsid w:val="00BA05F4"/>
    <w:rsid w:val="00BB7D78"/>
    <w:rsid w:val="00BC2CD8"/>
    <w:rsid w:val="00BC4B3B"/>
    <w:rsid w:val="00BE2699"/>
    <w:rsid w:val="00BE67D3"/>
    <w:rsid w:val="00C26F91"/>
    <w:rsid w:val="00C33050"/>
    <w:rsid w:val="00C37BA7"/>
    <w:rsid w:val="00D11CDD"/>
    <w:rsid w:val="00D25542"/>
    <w:rsid w:val="00D41BF3"/>
    <w:rsid w:val="00D54707"/>
    <w:rsid w:val="00D54755"/>
    <w:rsid w:val="00D610B5"/>
    <w:rsid w:val="00D8474A"/>
    <w:rsid w:val="00D8627E"/>
    <w:rsid w:val="00D92A86"/>
    <w:rsid w:val="00D9589B"/>
    <w:rsid w:val="00D97F2F"/>
    <w:rsid w:val="00DA60EF"/>
    <w:rsid w:val="00DA72CF"/>
    <w:rsid w:val="00DC602C"/>
    <w:rsid w:val="00DF371C"/>
    <w:rsid w:val="00E01063"/>
    <w:rsid w:val="00E26876"/>
    <w:rsid w:val="00E36B37"/>
    <w:rsid w:val="00E53DBB"/>
    <w:rsid w:val="00E640BE"/>
    <w:rsid w:val="00E7257F"/>
    <w:rsid w:val="00E94497"/>
    <w:rsid w:val="00EA2E90"/>
    <w:rsid w:val="00ED6D38"/>
    <w:rsid w:val="00F251AD"/>
    <w:rsid w:val="00F25AFA"/>
    <w:rsid w:val="00F27778"/>
    <w:rsid w:val="00F33757"/>
    <w:rsid w:val="00F373D3"/>
    <w:rsid w:val="00F37415"/>
    <w:rsid w:val="00F45758"/>
    <w:rsid w:val="00F51BE3"/>
    <w:rsid w:val="00F645C2"/>
    <w:rsid w:val="00F65755"/>
    <w:rsid w:val="00F80C09"/>
    <w:rsid w:val="00FA4A87"/>
    <w:rsid w:val="00FB20DF"/>
    <w:rsid w:val="00FC1D98"/>
  </w:rsids>
  <m:mathPr>
    <m:mathFont m:val="Lucida Grande"/>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b/>
      <w:bCs/>
      <w:sz w:val="20"/>
      <w:szCs w:val="20"/>
      <w:lang/>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paragraph" w:styleId="Title">
    <w:name w:val="Title"/>
    <w:basedOn w:val="Normal"/>
    <w:link w:val="TitleChar"/>
    <w:uiPriority w:val="99"/>
    <w:qFormat/>
    <w:rsid w:val="0068162D"/>
    <w:pPr>
      <w:spacing w:after="0" w:line="240" w:lineRule="auto"/>
      <w:jc w:val="center"/>
    </w:pPr>
    <w:rPr>
      <w:rFonts w:ascii="Arial" w:hAnsi="Arial"/>
      <w:b/>
      <w:bCs/>
      <w:sz w:val="24"/>
      <w:szCs w:val="24"/>
      <w:lang/>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 w:val="20"/>
      <w:szCs w:val="20"/>
      <w:lang/>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lang/>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styleId="CommentReference">
    <w:name w:val="annotation reference"/>
    <w:uiPriority w:val="99"/>
    <w:semiHidden/>
    <w:rsid w:val="00063E8F"/>
    <w:rPr>
      <w:rFonts w:cs="Times New Roman"/>
      <w:sz w:val="16"/>
      <w:szCs w:val="16"/>
    </w:rPr>
  </w:style>
  <w:style w:type="paragraph" w:styleId="CommentText">
    <w:name w:val="annotation text"/>
    <w:basedOn w:val="Normal"/>
    <w:link w:val="CommentTextChar"/>
    <w:uiPriority w:val="99"/>
    <w:semiHidden/>
    <w:rsid w:val="00063E8F"/>
    <w:pPr>
      <w:spacing w:line="240" w:lineRule="auto"/>
    </w:pPr>
    <w:rPr>
      <w:sz w:val="20"/>
      <w:szCs w:val="20"/>
      <w:lang/>
    </w:rPr>
  </w:style>
  <w:style w:type="character" w:customStyle="1" w:styleId="CommentTextChar">
    <w:name w:val="Comment Text Char"/>
    <w:link w:val="CommentText"/>
    <w:uiPriority w:val="99"/>
    <w:semiHidden/>
    <w:locked/>
    <w:rsid w:val="00063E8F"/>
    <w:rPr>
      <w:rFonts w:cs="Times New Roman"/>
      <w:sz w:val="20"/>
      <w:szCs w:val="20"/>
    </w:rPr>
  </w:style>
  <w:style w:type="paragraph" w:styleId="CommentSubject">
    <w:name w:val="annotation subject"/>
    <w:basedOn w:val="CommentText"/>
    <w:next w:val="CommentText"/>
    <w:link w:val="CommentSubjectChar"/>
    <w:uiPriority w:val="99"/>
    <w:semiHidden/>
    <w:rsid w:val="00063E8F"/>
    <w:rPr>
      <w:b/>
      <w:bCs/>
    </w:rPr>
  </w:style>
  <w:style w:type="character" w:customStyle="1" w:styleId="CommentSubjectChar">
    <w:name w:val="Comment Subject Char"/>
    <w:link w:val="CommentSubject"/>
    <w:uiPriority w:val="99"/>
    <w:semiHidden/>
    <w:locked/>
    <w:rsid w:val="00063E8F"/>
    <w:rPr>
      <w:rFonts w:cs="Times New Roman"/>
      <w:b/>
      <w:bCs/>
      <w:sz w:val="20"/>
      <w:szCs w:val="20"/>
    </w:rPr>
  </w:style>
  <w:style w:type="paragraph" w:styleId="BalloonText">
    <w:name w:val="Balloon Text"/>
    <w:basedOn w:val="Normal"/>
    <w:link w:val="BalloonTextChar"/>
    <w:uiPriority w:val="99"/>
    <w:semiHidden/>
    <w:rsid w:val="00063E8F"/>
    <w:pPr>
      <w:spacing w:after="0" w:line="240" w:lineRule="auto"/>
    </w:pPr>
    <w:rPr>
      <w:rFonts w:ascii="Tahoma" w:hAnsi="Tahoma"/>
      <w:sz w:val="16"/>
      <w:szCs w:val="16"/>
      <w:lang/>
    </w:rPr>
  </w:style>
  <w:style w:type="character" w:customStyle="1" w:styleId="BalloonTextChar">
    <w:name w:val="Balloon Text Char"/>
    <w:link w:val="BalloonText"/>
    <w:uiPriority w:val="99"/>
    <w:semiHidden/>
    <w:locked/>
    <w:rsid w:val="00063E8F"/>
    <w:rPr>
      <w:rFonts w:ascii="Tahoma" w:hAnsi="Tahoma" w:cs="Tahoma"/>
      <w:sz w:val="16"/>
      <w:szCs w:val="16"/>
    </w:rPr>
  </w:style>
  <w:style w:type="table" w:customStyle="1" w:styleId="LightShading1">
    <w:name w:val="Light Shading1"/>
    <w:basedOn w:val="TableNormal"/>
    <w:uiPriority w:val="99"/>
    <w:rsid w:val="004F124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rsid w:val="001226E7"/>
    <w:pPr>
      <w:tabs>
        <w:tab w:val="center" w:pos="4153"/>
        <w:tab w:val="right" w:pos="8306"/>
      </w:tabs>
    </w:pPr>
    <w:rPr>
      <w:sz w:val="20"/>
      <w:szCs w:val="20"/>
      <w:lang/>
    </w:rPr>
  </w:style>
  <w:style w:type="character" w:customStyle="1" w:styleId="HeaderChar">
    <w:name w:val="Header Char"/>
    <w:link w:val="Header"/>
    <w:uiPriority w:val="99"/>
    <w:semiHidden/>
    <w:rsid w:val="00A007C7"/>
    <w:rPr>
      <w:lang w:eastAsia="en-US"/>
    </w:rPr>
  </w:style>
  <w:style w:type="paragraph" w:styleId="Footer">
    <w:name w:val="footer"/>
    <w:basedOn w:val="Normal"/>
    <w:link w:val="FooterChar"/>
    <w:uiPriority w:val="99"/>
    <w:rsid w:val="001226E7"/>
    <w:pPr>
      <w:tabs>
        <w:tab w:val="center" w:pos="4153"/>
        <w:tab w:val="right" w:pos="8306"/>
      </w:tabs>
    </w:pPr>
    <w:rPr>
      <w:sz w:val="20"/>
      <w:szCs w:val="20"/>
      <w:lang/>
    </w:rPr>
  </w:style>
  <w:style w:type="character" w:customStyle="1" w:styleId="FooterChar">
    <w:name w:val="Footer Char"/>
    <w:link w:val="Footer"/>
    <w:uiPriority w:val="99"/>
    <w:semiHidden/>
    <w:rsid w:val="00A007C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paragraph" w:styleId="Title">
    <w:name w:val="Title"/>
    <w:basedOn w:val="Normal"/>
    <w:link w:val="TitleChar"/>
    <w:uiPriority w:val="99"/>
    <w:qFormat/>
    <w:rsid w:val="0068162D"/>
    <w:pPr>
      <w:spacing w:after="0" w:line="240" w:lineRule="auto"/>
      <w:jc w:val="center"/>
    </w:pPr>
    <w:rPr>
      <w:rFonts w:ascii="Arial" w:hAnsi="Arial"/>
      <w:b/>
      <w:bCs/>
      <w:sz w:val="24"/>
      <w:szCs w:val="24"/>
      <w:lang w:val="x-none" w:eastAsia="x-none"/>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 w:val="20"/>
      <w:szCs w:val="20"/>
      <w:lang w:val="x-none" w:eastAsia="x-none"/>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lang w:val="x-none" w:eastAsia="x-none"/>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
    <w:name w:val="Light Shading Accent 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styleId="CommentReference">
    <w:name w:val="annotation reference"/>
    <w:uiPriority w:val="99"/>
    <w:semiHidden/>
    <w:rsid w:val="00063E8F"/>
    <w:rPr>
      <w:rFonts w:cs="Times New Roman"/>
      <w:sz w:val="16"/>
      <w:szCs w:val="16"/>
    </w:rPr>
  </w:style>
  <w:style w:type="paragraph" w:styleId="CommentText">
    <w:name w:val="annotation text"/>
    <w:basedOn w:val="Normal"/>
    <w:link w:val="CommentTextChar"/>
    <w:uiPriority w:val="99"/>
    <w:semiHidden/>
    <w:rsid w:val="00063E8F"/>
    <w:pPr>
      <w:spacing w:line="240" w:lineRule="auto"/>
    </w:pPr>
    <w:rPr>
      <w:sz w:val="20"/>
      <w:szCs w:val="20"/>
      <w:lang w:val="x-none" w:eastAsia="x-none"/>
    </w:rPr>
  </w:style>
  <w:style w:type="character" w:customStyle="1" w:styleId="CommentTextChar">
    <w:name w:val="Comment Text Char"/>
    <w:link w:val="CommentText"/>
    <w:uiPriority w:val="99"/>
    <w:semiHidden/>
    <w:locked/>
    <w:rsid w:val="00063E8F"/>
    <w:rPr>
      <w:rFonts w:cs="Times New Roman"/>
      <w:sz w:val="20"/>
      <w:szCs w:val="20"/>
    </w:rPr>
  </w:style>
  <w:style w:type="paragraph" w:styleId="CommentSubject">
    <w:name w:val="annotation subject"/>
    <w:basedOn w:val="CommentText"/>
    <w:next w:val="CommentText"/>
    <w:link w:val="CommentSubjectChar"/>
    <w:uiPriority w:val="99"/>
    <w:semiHidden/>
    <w:rsid w:val="00063E8F"/>
    <w:rPr>
      <w:b/>
      <w:bCs/>
    </w:rPr>
  </w:style>
  <w:style w:type="character" w:customStyle="1" w:styleId="CommentSubjectChar">
    <w:name w:val="Comment Subject Char"/>
    <w:link w:val="CommentSubject"/>
    <w:uiPriority w:val="99"/>
    <w:semiHidden/>
    <w:locked/>
    <w:rsid w:val="00063E8F"/>
    <w:rPr>
      <w:rFonts w:cs="Times New Roman"/>
      <w:b/>
      <w:bCs/>
      <w:sz w:val="20"/>
      <w:szCs w:val="20"/>
    </w:rPr>
  </w:style>
  <w:style w:type="paragraph" w:styleId="BalloonText">
    <w:name w:val="Balloon Text"/>
    <w:basedOn w:val="Normal"/>
    <w:link w:val="BalloonTextChar"/>
    <w:uiPriority w:val="99"/>
    <w:semiHidden/>
    <w:rsid w:val="00063E8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063E8F"/>
    <w:rPr>
      <w:rFonts w:ascii="Tahoma" w:hAnsi="Tahoma" w:cs="Tahoma"/>
      <w:sz w:val="16"/>
      <w:szCs w:val="16"/>
    </w:rPr>
  </w:style>
  <w:style w:type="table" w:customStyle="1" w:styleId="LightShading">
    <w:name w:val="Light Shading"/>
    <w:basedOn w:val="TableNormal"/>
    <w:uiPriority w:val="99"/>
    <w:rsid w:val="004F124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rsid w:val="001226E7"/>
    <w:pPr>
      <w:tabs>
        <w:tab w:val="center" w:pos="4153"/>
        <w:tab w:val="right" w:pos="8306"/>
      </w:tabs>
    </w:pPr>
    <w:rPr>
      <w:sz w:val="20"/>
      <w:szCs w:val="20"/>
      <w:lang w:val="x-none"/>
    </w:rPr>
  </w:style>
  <w:style w:type="character" w:customStyle="1" w:styleId="HeaderChar">
    <w:name w:val="Header Char"/>
    <w:link w:val="Header"/>
    <w:uiPriority w:val="99"/>
    <w:semiHidden/>
    <w:rsid w:val="00A007C7"/>
    <w:rPr>
      <w:lang w:eastAsia="en-US"/>
    </w:rPr>
  </w:style>
  <w:style w:type="paragraph" w:styleId="Footer">
    <w:name w:val="footer"/>
    <w:basedOn w:val="Normal"/>
    <w:link w:val="FooterChar"/>
    <w:uiPriority w:val="99"/>
    <w:rsid w:val="001226E7"/>
    <w:pPr>
      <w:tabs>
        <w:tab w:val="center" w:pos="4153"/>
        <w:tab w:val="right" w:pos="8306"/>
      </w:tabs>
    </w:pPr>
    <w:rPr>
      <w:sz w:val="20"/>
      <w:szCs w:val="20"/>
      <w:lang w:val="x-none"/>
    </w:rPr>
  </w:style>
  <w:style w:type="character" w:customStyle="1" w:styleId="FooterChar">
    <w:name w:val="Footer Char"/>
    <w:link w:val="Footer"/>
    <w:uiPriority w:val="99"/>
    <w:semiHidden/>
    <w:rsid w:val="00A007C7"/>
    <w:rPr>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462</Words>
  <Characters>2639</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4</vt:lpstr>
    </vt:vector>
  </TitlesOfParts>
  <Company>HP</Company>
  <LinksUpToDate>false</LinksUpToDate>
  <CharactersWithSpaces>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Middocs 7992855v1 MZIE</dc:creator>
  <cp:lastModifiedBy>Daniel East</cp:lastModifiedBy>
  <cp:revision>5</cp:revision>
  <dcterms:created xsi:type="dcterms:W3CDTF">2015-01-08T23:25:00Z</dcterms:created>
  <dcterms:modified xsi:type="dcterms:W3CDTF">2015-02-26T23:41:00Z</dcterms:modified>
</cp:coreProperties>
</file>